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0C" w:rsidRPr="003E737F" w:rsidRDefault="00BF5E0C">
      <w:pPr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1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</w:rPr>
        <w:t xml:space="preserve"> </w:t>
      </w:r>
      <w:r w:rsidR="00451BB6">
        <w:rPr>
          <w:rFonts w:ascii="Comic Sans MS" w:hAnsi="Comic Sans MS"/>
          <w:b/>
        </w:rPr>
        <w:t>Use Case MP</w:t>
      </w:r>
      <w:r w:rsidR="00475EFD">
        <w:rPr>
          <w:rFonts w:ascii="Comic Sans MS" w:hAnsi="Comic Sans MS"/>
          <w:b/>
        </w:rPr>
        <w:t>21</w:t>
      </w:r>
      <w:r w:rsidRPr="003E737F">
        <w:rPr>
          <w:rFonts w:ascii="Comic Sans MS" w:hAnsi="Comic Sans MS"/>
          <w:b/>
        </w:rPr>
        <w:t xml:space="preserve"> – </w:t>
      </w:r>
      <w:r w:rsidR="00475EFD">
        <w:rPr>
          <w:rFonts w:ascii="Comic Sans MS" w:hAnsi="Comic Sans MS"/>
          <w:b/>
        </w:rPr>
        <w:t>Add Service History to DEV LSE</w:t>
      </w:r>
    </w:p>
    <w:p w:rsidR="00416EE2" w:rsidRPr="003E737F" w:rsidRDefault="00416EE2" w:rsidP="00416EE2">
      <w:pPr>
        <w:ind w:left="360"/>
        <w:rPr>
          <w:rFonts w:ascii="Comic Sans MS" w:hAnsi="Comic Sans MS"/>
          <w:b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 xml:space="preserve">Description:  </w:t>
      </w:r>
      <w:r w:rsidR="00475EFD">
        <w:rPr>
          <w:rFonts w:ascii="Comic Sans MS" w:hAnsi="Comic Sans MS"/>
          <w:b/>
        </w:rPr>
        <w:t xml:space="preserve">Add Service History as a required field </w:t>
      </w:r>
      <w:r w:rsidR="00D22D97">
        <w:rPr>
          <w:rFonts w:ascii="Comic Sans MS" w:hAnsi="Comic Sans MS"/>
          <w:b/>
        </w:rPr>
        <w:t xml:space="preserve">for DEV LSE </w:t>
      </w:r>
      <w:r w:rsidR="00475EFD">
        <w:rPr>
          <w:rFonts w:ascii="Comic Sans MS" w:hAnsi="Comic Sans MS"/>
          <w:b/>
        </w:rPr>
        <w:t>for the TDSP when a CR is the submitting MP and the modify/reassign transition is executed by the TDSP.</w:t>
      </w:r>
    </w:p>
    <w:p w:rsidR="00416EE2" w:rsidRPr="003E737F" w:rsidRDefault="00416EE2" w:rsidP="002D21A2">
      <w:pPr>
        <w:rPr>
          <w:rFonts w:ascii="Comic Sans MS" w:hAnsi="Comic Sans MS"/>
        </w:rPr>
      </w:pP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9227A5">
      <w:pPr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GUI:  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New Field:  </w:t>
      </w:r>
      <w:r w:rsidR="00475EFD">
        <w:rPr>
          <w:rFonts w:ascii="Comic Sans MS" w:hAnsi="Comic Sans MS"/>
        </w:rPr>
        <w:tab/>
      </w:r>
      <w:r w:rsidR="00475EFD">
        <w:rPr>
          <w:rFonts w:ascii="Comic Sans MS" w:hAnsi="Comic Sans MS"/>
        </w:rPr>
        <w:tab/>
      </w:r>
      <w:r w:rsidR="00475EFD">
        <w:rPr>
          <w:rFonts w:ascii="Comic Sans MS" w:hAnsi="Comic Sans MS"/>
        </w:rPr>
        <w:tab/>
        <w:t>Service History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Min/max length: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1/30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Type:</w:t>
      </w:r>
      <w:r w:rsidR="002D21A2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text</w:t>
      </w:r>
      <w:ins w:id="0" w:author="ercot" w:date="2011-02-18T09:58:00Z">
        <w:r w:rsidR="00940177">
          <w:rPr>
            <w:rFonts w:ascii="Comic Sans MS" w:hAnsi="Comic Sans MS"/>
          </w:rPr>
          <w:t xml:space="preserve"> and start/ end date</w:t>
        </w:r>
      </w:ins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Permitted Values &amp; </w:t>
      </w:r>
      <w:proofErr w:type="spellStart"/>
      <w:r w:rsidRPr="003E737F">
        <w:rPr>
          <w:rFonts w:ascii="Comic Sans MS" w:hAnsi="Comic Sans MS"/>
        </w:rPr>
        <w:t>Defs</w:t>
      </w:r>
      <w:proofErr w:type="spellEnd"/>
      <w:r w:rsidR="002D21A2">
        <w:rPr>
          <w:rFonts w:ascii="Comic Sans MS" w:hAnsi="Comic Sans MS"/>
        </w:rPr>
        <w:tab/>
      </w:r>
      <w:del w:id="1" w:author="ercot" w:date="2011-02-18T09:58:00Z">
        <w:r w:rsidR="002D21A2" w:rsidDel="00940177">
          <w:rPr>
            <w:rFonts w:ascii="Comic Sans MS" w:hAnsi="Comic Sans MS"/>
          </w:rPr>
          <w:delText>anything</w:delText>
        </w:r>
      </w:del>
      <w:ins w:id="2" w:author="ercot" w:date="2011-02-18T09:58:00Z">
        <w:r w:rsidR="00940177">
          <w:rPr>
            <w:rFonts w:ascii="Comic Sans MS" w:hAnsi="Comic Sans MS"/>
          </w:rPr>
          <w:t>alphanumeric</w:t>
        </w:r>
      </w:ins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Default Value:</w:t>
      </w:r>
      <w:r w:rsidR="002D21A2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ab/>
        <w:t>blank</w:t>
      </w:r>
    </w:p>
    <w:p w:rsidR="00416EE2" w:rsidRPr="003E737F" w:rsidRDefault="00416EE2" w:rsidP="00863018">
      <w:pPr>
        <w:ind w:left="3600" w:hanging="2880"/>
        <w:rPr>
          <w:rFonts w:ascii="Comic Sans MS" w:hAnsi="Comic Sans MS"/>
        </w:rPr>
      </w:pPr>
      <w:r w:rsidRPr="003E737F">
        <w:rPr>
          <w:rFonts w:ascii="Comic Sans MS" w:hAnsi="Comic Sans MS"/>
        </w:rPr>
        <w:t>Screen Location:</w:t>
      </w:r>
      <w:r w:rsidR="002D21A2">
        <w:rPr>
          <w:rFonts w:ascii="Comic Sans MS" w:hAnsi="Comic Sans MS"/>
        </w:rPr>
        <w:tab/>
        <w:t>Immediately after “First Touched</w:t>
      </w:r>
      <w:r w:rsidR="00863018">
        <w:rPr>
          <w:rFonts w:ascii="Comic Sans MS" w:hAnsi="Comic Sans MS"/>
        </w:rPr>
        <w:t xml:space="preserve"> by TDSP</w:t>
      </w:r>
      <w:r w:rsidR="002D21A2">
        <w:rPr>
          <w:rFonts w:ascii="Comic Sans MS" w:hAnsi="Comic Sans MS"/>
        </w:rPr>
        <w:t>” field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Read Only (Y</w:t>
      </w:r>
      <w:proofErr w:type="gramStart"/>
      <w:r w:rsidRPr="003E737F">
        <w:rPr>
          <w:rFonts w:ascii="Comic Sans MS" w:hAnsi="Comic Sans MS"/>
        </w:rPr>
        <w:t>,N</w:t>
      </w:r>
      <w:proofErr w:type="gramEnd"/>
      <w:r w:rsidRPr="003E737F">
        <w:rPr>
          <w:rFonts w:ascii="Comic Sans MS" w:hAnsi="Comic Sans MS"/>
        </w:rPr>
        <w:t>):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Y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Updateable – when, who:</w:t>
      </w:r>
      <w:r w:rsidR="002D21A2">
        <w:rPr>
          <w:rFonts w:ascii="Comic Sans MS" w:hAnsi="Comic Sans MS"/>
        </w:rPr>
        <w:tab/>
        <w:t>No</w:t>
      </w:r>
    </w:p>
    <w:p w:rsidR="00416EE2" w:rsidRPr="003E737F" w:rsidRDefault="00416EE2" w:rsidP="009227A5">
      <w:pPr>
        <w:ind w:left="4320" w:hanging="3600"/>
        <w:rPr>
          <w:rFonts w:ascii="Comic Sans MS" w:hAnsi="Comic Sans MS"/>
        </w:rPr>
      </w:pPr>
      <w:r w:rsidRPr="003E737F">
        <w:rPr>
          <w:rFonts w:ascii="Comic Sans MS" w:hAnsi="Comic Sans MS"/>
        </w:rPr>
        <w:t>Automatically populated (Y</w:t>
      </w:r>
      <w:proofErr w:type="gramStart"/>
      <w:r w:rsidRPr="003E737F">
        <w:rPr>
          <w:rFonts w:ascii="Comic Sans MS" w:hAnsi="Comic Sans MS"/>
        </w:rPr>
        <w:t>,N</w:t>
      </w:r>
      <w:proofErr w:type="gramEnd"/>
      <w:r w:rsidRPr="003E737F">
        <w:rPr>
          <w:rFonts w:ascii="Comic Sans MS" w:hAnsi="Comic Sans MS"/>
        </w:rPr>
        <w:t>):</w:t>
      </w:r>
      <w:r w:rsidR="004A63C8">
        <w:rPr>
          <w:rFonts w:ascii="Comic Sans MS" w:hAnsi="Comic Sans MS"/>
        </w:rPr>
        <w:tab/>
      </w:r>
      <w:del w:id="3" w:author="ercot" w:date="2011-02-18T09:59:00Z">
        <w:r w:rsidR="004A63C8" w:rsidDel="00940177">
          <w:rPr>
            <w:rFonts w:ascii="Comic Sans MS" w:hAnsi="Comic Sans MS"/>
          </w:rPr>
          <w:delText>No</w:delText>
        </w:r>
        <w:r w:rsidR="002D21A2" w:rsidDel="00940177">
          <w:rPr>
            <w:rFonts w:ascii="Comic Sans MS" w:hAnsi="Comic Sans MS"/>
          </w:rPr>
          <w:delText>,</w:delText>
        </w:r>
        <w:r w:rsidR="004A63C8" w:rsidDel="00940177">
          <w:rPr>
            <w:rFonts w:ascii="Comic Sans MS" w:hAnsi="Comic Sans MS"/>
          </w:rPr>
          <w:delText xml:space="preserve"> </w:delText>
        </w:r>
        <w:r w:rsidR="002D21A2" w:rsidDel="00940177">
          <w:rPr>
            <w:rFonts w:ascii="Comic Sans MS" w:hAnsi="Comic Sans MS"/>
          </w:rPr>
          <w:delText xml:space="preserve"> once a TDSP has began working on the issue</w:delText>
        </w:r>
        <w:r w:rsidR="00863018" w:rsidDel="00940177">
          <w:rPr>
            <w:rFonts w:ascii="Comic Sans MS" w:hAnsi="Comic Sans MS"/>
          </w:rPr>
          <w:delText xml:space="preserve"> and has hit the modify/reassign button</w:delText>
        </w:r>
        <w:r w:rsidR="004A63C8" w:rsidDel="00940177">
          <w:rPr>
            <w:rFonts w:ascii="Comic Sans MS" w:hAnsi="Comic Sans MS"/>
          </w:rPr>
          <w:delText>, this will be a mandatory</w:delText>
        </w:r>
        <w:r w:rsidR="00902040" w:rsidDel="00940177">
          <w:rPr>
            <w:rFonts w:ascii="Comic Sans MS" w:hAnsi="Comic Sans MS"/>
          </w:rPr>
          <w:delText xml:space="preserve"> field that must be populated before exiting the form.</w:delText>
        </w:r>
      </w:del>
      <w:ins w:id="4" w:author="ercot" w:date="2011-02-18T10:00:00Z">
        <w:r w:rsidR="00940177">
          <w:rPr>
            <w:rFonts w:ascii="Comic Sans MS" w:hAnsi="Comic Sans MS"/>
          </w:rPr>
          <w:t xml:space="preserve">No, TDSPs </w:t>
        </w:r>
      </w:ins>
      <w:ins w:id="5" w:author="ercot" w:date="2011-02-18T10:03:00Z">
        <w:r w:rsidR="00940177">
          <w:rPr>
            <w:rFonts w:ascii="Comic Sans MS" w:hAnsi="Comic Sans MS"/>
          </w:rPr>
          <w:t xml:space="preserve">selects </w:t>
        </w:r>
        <w:r w:rsidR="00940177">
          <w:rPr>
            <w:rFonts w:ascii="Comic Sans MS" w:hAnsi="Comic Sans MS"/>
          </w:rPr>
          <w:t>“</w:t>
        </w:r>
        <w:r w:rsidR="00940177">
          <w:rPr>
            <w:rFonts w:ascii="Comic Sans MS" w:hAnsi="Comic Sans MS"/>
          </w:rPr>
          <w:t>update approved</w:t>
        </w:r>
        <w:r w:rsidR="00940177">
          <w:rPr>
            <w:rFonts w:ascii="Comic Sans MS" w:hAnsi="Comic Sans MS"/>
          </w:rPr>
          <w:t>”</w:t>
        </w:r>
        <w:r w:rsidR="00940177">
          <w:rPr>
            <w:rFonts w:ascii="Comic Sans MS" w:hAnsi="Comic Sans MS"/>
          </w:rPr>
          <w:t xml:space="preserve"> and this becomes a required field.</w:t>
        </w:r>
      </w:ins>
      <w:ins w:id="6" w:author="ercot" w:date="2011-02-18T10:00:00Z">
        <w:r w:rsidR="00940177">
          <w:rPr>
            <w:rFonts w:ascii="Comic Sans MS" w:hAnsi="Comic Sans MS"/>
          </w:rPr>
          <w:t xml:space="preserve"> </w:t>
        </w:r>
      </w:ins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Proprietary – visible to </w:t>
      </w:r>
      <w:proofErr w:type="gramStart"/>
      <w:r w:rsidRPr="003E737F">
        <w:rPr>
          <w:rFonts w:ascii="Comic Sans MS" w:hAnsi="Comic Sans MS"/>
        </w:rPr>
        <w:t>who</w:t>
      </w:r>
      <w:proofErr w:type="gramEnd"/>
      <w:r w:rsidRPr="003E737F">
        <w:rPr>
          <w:rFonts w:ascii="Comic Sans MS" w:hAnsi="Comic Sans MS"/>
        </w:rPr>
        <w:t>:</w:t>
      </w:r>
      <w:r w:rsidR="002D21A2">
        <w:rPr>
          <w:rFonts w:ascii="Comic Sans MS" w:hAnsi="Comic Sans MS"/>
        </w:rPr>
        <w:tab/>
      </w:r>
      <w:del w:id="7" w:author="ercot" w:date="2011-02-18T10:04:00Z">
        <w:r w:rsidR="002D21A2" w:rsidDel="00940177">
          <w:rPr>
            <w:rFonts w:ascii="Comic Sans MS" w:hAnsi="Comic Sans MS"/>
          </w:rPr>
          <w:delText>all</w:delText>
        </w:r>
      </w:del>
      <w:ins w:id="8" w:author="ercot" w:date="2011-02-18T10:04:00Z">
        <w:r w:rsidR="00940177">
          <w:rPr>
            <w:rFonts w:ascii="Comic Sans MS" w:hAnsi="Comic Sans MS"/>
          </w:rPr>
          <w:t>TDSP and ERCOT only</w:t>
        </w:r>
      </w:ins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Field Screen Title:</w:t>
      </w:r>
      <w:r w:rsidR="002D21A2">
        <w:rPr>
          <w:rFonts w:ascii="Comic Sans MS" w:hAnsi="Comic Sans MS"/>
        </w:rPr>
        <w:tab/>
      </w:r>
      <w:r w:rsidR="009227A5">
        <w:rPr>
          <w:rFonts w:ascii="Comic Sans MS" w:hAnsi="Comic Sans MS"/>
        </w:rPr>
        <w:tab/>
      </w:r>
      <w:r w:rsidR="002D21A2">
        <w:rPr>
          <w:rFonts w:ascii="Comic Sans MS" w:hAnsi="Comic Sans MS"/>
        </w:rPr>
        <w:t>“</w:t>
      </w:r>
      <w:r w:rsidR="00863018">
        <w:rPr>
          <w:rFonts w:ascii="Comic Sans MS" w:hAnsi="Comic Sans MS"/>
        </w:rPr>
        <w:t>Service History</w:t>
      </w:r>
      <w:r w:rsidR="00902040">
        <w:rPr>
          <w:rFonts w:ascii="Comic Sans MS" w:hAnsi="Comic Sans MS"/>
        </w:rPr>
        <w:t>:</w:t>
      </w:r>
      <w:r w:rsidR="002D21A2">
        <w:rPr>
          <w:rFonts w:ascii="Comic Sans MS" w:hAnsi="Comic Sans MS"/>
        </w:rPr>
        <w:t>”</w:t>
      </w:r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 xml:space="preserve">Transition(s) enabled: </w:t>
      </w:r>
      <w:r w:rsidR="009227A5">
        <w:rPr>
          <w:rFonts w:ascii="Comic Sans MS" w:hAnsi="Comic Sans MS"/>
        </w:rPr>
        <w:tab/>
      </w:r>
      <w:del w:id="9" w:author="ercot" w:date="2011-02-18T10:05:00Z">
        <w:r w:rsidR="009227A5" w:rsidDel="00940177">
          <w:rPr>
            <w:rFonts w:ascii="Comic Sans MS" w:hAnsi="Comic Sans MS"/>
          </w:rPr>
          <w:delText>None</w:delText>
        </w:r>
      </w:del>
      <w:ins w:id="10" w:author="ercot" w:date="2011-02-18T10:05:00Z">
        <w:r w:rsidR="00940177">
          <w:rPr>
            <w:rFonts w:ascii="Comic Sans MS" w:hAnsi="Comic Sans MS"/>
          </w:rPr>
          <w:t>”</w:t>
        </w:r>
        <w:r w:rsidR="00940177">
          <w:rPr>
            <w:rFonts w:ascii="Comic Sans MS" w:hAnsi="Comic Sans MS"/>
          </w:rPr>
          <w:t>Update Approved</w:t>
        </w:r>
      </w:ins>
      <w:ins w:id="11" w:author="ercot" w:date="2011-02-18T10:06:00Z">
        <w:r w:rsidR="00940177">
          <w:rPr>
            <w:rFonts w:ascii="Comic Sans MS" w:hAnsi="Comic Sans MS"/>
          </w:rPr>
          <w:t>”</w:t>
        </w:r>
      </w:ins>
    </w:p>
    <w:p w:rsidR="00416EE2" w:rsidRPr="003E737F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Transition(s) displayed:</w:t>
      </w:r>
      <w:r w:rsidR="009227A5">
        <w:rPr>
          <w:rFonts w:ascii="Comic Sans MS" w:hAnsi="Comic Sans MS"/>
        </w:rPr>
        <w:tab/>
      </w:r>
      <w:del w:id="12" w:author="ercot" w:date="2011-02-18T10:08:00Z">
        <w:r w:rsidR="009227A5" w:rsidDel="00940177">
          <w:rPr>
            <w:rFonts w:ascii="Comic Sans MS" w:hAnsi="Comic Sans MS"/>
          </w:rPr>
          <w:delText>None</w:delText>
        </w:r>
      </w:del>
      <w:ins w:id="13" w:author="ercot" w:date="2011-02-18T10:08:00Z">
        <w:r w:rsidR="00940177">
          <w:rPr>
            <w:rFonts w:ascii="Comic Sans MS" w:hAnsi="Comic Sans MS"/>
          </w:rPr>
          <w:t>”Update Approved”</w:t>
        </w:r>
      </w:ins>
    </w:p>
    <w:p w:rsidR="002D21A2" w:rsidRDefault="00416EE2" w:rsidP="009227A5">
      <w:pPr>
        <w:ind w:firstLine="720"/>
        <w:rPr>
          <w:rFonts w:ascii="Comic Sans MS" w:hAnsi="Comic Sans MS"/>
        </w:rPr>
      </w:pPr>
      <w:r w:rsidRPr="003E737F">
        <w:rPr>
          <w:rFonts w:ascii="Comic Sans MS" w:hAnsi="Comic Sans MS"/>
        </w:rPr>
        <w:t>Workflow(s) involved:</w:t>
      </w:r>
      <w:r w:rsidR="002D21A2">
        <w:rPr>
          <w:rFonts w:ascii="Comic Sans MS" w:hAnsi="Comic Sans MS"/>
        </w:rPr>
        <w:tab/>
      </w:r>
    </w:p>
    <w:p w:rsidR="00416EE2" w:rsidRDefault="002D21A2" w:rsidP="009227A5">
      <w:pPr>
        <w:ind w:left="720" w:firstLine="720"/>
        <w:rPr>
          <w:rFonts w:ascii="Comic Sans MS" w:hAnsi="Comic Sans MS"/>
        </w:rPr>
      </w:pPr>
      <w:r>
        <w:rPr>
          <w:rFonts w:ascii="Comic Sans MS" w:hAnsi="Comic Sans MS"/>
        </w:rPr>
        <w:t>DEV LSE &gt; LSE in ERCOT system not MP</w:t>
      </w:r>
    </w:p>
    <w:p w:rsidR="002D21A2" w:rsidRDefault="002D21A2" w:rsidP="009227A5">
      <w:pPr>
        <w:ind w:left="720" w:firstLine="720"/>
        <w:rPr>
          <w:ins w:id="14" w:author="ercot" w:date="2011-02-18T10:11:00Z"/>
          <w:rFonts w:ascii="Comic Sans MS" w:hAnsi="Comic Sans MS"/>
        </w:rPr>
      </w:pPr>
      <w:r>
        <w:rPr>
          <w:rFonts w:ascii="Comic Sans MS" w:hAnsi="Comic Sans MS"/>
        </w:rPr>
        <w:t>DEV LSE &gt; LSE date change: start and stop</w:t>
      </w:r>
    </w:p>
    <w:p w:rsidR="00940177" w:rsidRDefault="00940177" w:rsidP="00940177">
      <w:pPr>
        <w:rPr>
          <w:ins w:id="15" w:author="ercot" w:date="2011-02-18T10:11:00Z"/>
          <w:rFonts w:ascii="Comic Sans MS" w:hAnsi="Comic Sans MS"/>
        </w:rPr>
        <w:pPrChange w:id="16" w:author="ercot" w:date="2011-02-18T10:11:00Z">
          <w:pPr>
            <w:ind w:left="720" w:firstLine="720"/>
          </w:pPr>
        </w:pPrChange>
      </w:pPr>
      <w:ins w:id="17" w:author="ercot" w:date="2011-02-18T10:11:00Z">
        <w:r>
          <w:rPr>
            <w:rFonts w:ascii="Comic Sans MS" w:hAnsi="Comic Sans MS"/>
          </w:rPr>
          <w:tab/>
          <w:t>New Transitions: None</w:t>
        </w:r>
      </w:ins>
    </w:p>
    <w:p w:rsidR="00940177" w:rsidRDefault="00940177" w:rsidP="00940177">
      <w:pPr>
        <w:rPr>
          <w:rFonts w:ascii="Comic Sans MS" w:hAnsi="Comic Sans MS"/>
        </w:rPr>
        <w:pPrChange w:id="18" w:author="ercot" w:date="2011-02-18T10:11:00Z">
          <w:pPr>
            <w:ind w:left="720" w:firstLine="720"/>
          </w:pPr>
        </w:pPrChange>
      </w:pPr>
      <w:ins w:id="19" w:author="ercot" w:date="2011-02-18T10:11:00Z">
        <w:r>
          <w:rPr>
            <w:rFonts w:ascii="Comic Sans MS" w:hAnsi="Comic Sans MS"/>
          </w:rPr>
          <w:tab/>
          <w:t>New Issue States: None</w:t>
        </w:r>
      </w:ins>
    </w:p>
    <w:p w:rsidR="002D21A2" w:rsidRPr="003E737F" w:rsidRDefault="002D21A2" w:rsidP="002D21A2">
      <w:pPr>
        <w:ind w:left="396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416EE2" w:rsidRPr="003E737F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API:</w:t>
      </w:r>
    </w:p>
    <w:p w:rsidR="00416EE2" w:rsidRPr="003E737F" w:rsidRDefault="00416EE2" w:rsidP="00416EE2">
      <w:pPr>
        <w:numPr>
          <w:ilvl w:val="1"/>
          <w:numId w:val="4"/>
        </w:numPr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0"/>
          <w:numId w:val="4"/>
        </w:numPr>
        <w:rPr>
          <w:rFonts w:ascii="Comic Sans MS" w:hAnsi="Comic Sans MS"/>
        </w:rPr>
      </w:pPr>
      <w:r w:rsidRPr="003E737F">
        <w:rPr>
          <w:rFonts w:ascii="Comic Sans MS" w:hAnsi="Comic Sans MS"/>
        </w:rPr>
        <w:t>Bulk Insert</w:t>
      </w:r>
    </w:p>
    <w:p w:rsidR="00416EE2" w:rsidRPr="003E737F" w:rsidRDefault="00940177" w:rsidP="00940177">
      <w:pPr>
        <w:numPr>
          <w:ilvl w:val="1"/>
          <w:numId w:val="4"/>
        </w:numPr>
        <w:rPr>
          <w:rFonts w:ascii="Comic Sans MS" w:hAnsi="Comic Sans MS"/>
        </w:rPr>
      </w:pPr>
      <w:ins w:id="20" w:author="ercot" w:date="2011-02-18T10:11:00Z">
        <w:r>
          <w:rPr>
            <w:rFonts w:ascii="Comic Sans MS" w:hAnsi="Comic Sans MS"/>
          </w:rPr>
          <w:lastRenderedPageBreak/>
          <w:t>No changes</w:t>
        </w:r>
      </w:ins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Pre-Conditions:</w:t>
      </w: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2D21A2" w:rsidP="00416EE2">
      <w:pPr>
        <w:numPr>
          <w:ilvl w:val="0"/>
          <w:numId w:val="4"/>
        </w:numPr>
        <w:rPr>
          <w:rFonts w:ascii="Comic Sans MS" w:hAnsi="Comic Sans MS"/>
        </w:rPr>
      </w:pPr>
      <w:del w:id="21" w:author="ercot" w:date="2011-02-18T10:11:00Z">
        <w:r w:rsidDel="00940177">
          <w:rPr>
            <w:rFonts w:ascii="Comic Sans MS" w:hAnsi="Comic Sans MS"/>
          </w:rPr>
          <w:delText>None</w:delText>
        </w:r>
      </w:del>
      <w:proofErr w:type="spellStart"/>
      <w:ins w:id="22" w:author="ercot" w:date="2011-02-18T10:11:00Z">
        <w:r w:rsidR="00940177">
          <w:rPr>
            <w:rFonts w:ascii="Comic Sans MS" w:hAnsi="Comic Sans MS"/>
          </w:rPr>
          <w:t>MarkeTrak</w:t>
        </w:r>
        <w:proofErr w:type="spellEnd"/>
        <w:r w:rsidR="00940177">
          <w:rPr>
            <w:rFonts w:ascii="Comic Sans MS" w:hAnsi="Comic Sans MS"/>
          </w:rPr>
          <w:t xml:space="preserve"> is available for processing of issues</w:t>
        </w:r>
      </w:ins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 xml:space="preserve">Success Guarantee:  </w:t>
      </w: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4A63C8" w:rsidP="00416EE2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The “Service History” field should be populated with the </w:t>
      </w:r>
      <w:del w:id="23" w:author="ercot" w:date="2011-02-18T10:12:00Z">
        <w:r w:rsidDel="00940177">
          <w:rPr>
            <w:rFonts w:ascii="Comic Sans MS" w:hAnsi="Comic Sans MS"/>
          </w:rPr>
          <w:delText xml:space="preserve">service order </w:delText>
        </w:r>
        <w:r w:rsidR="00902040" w:rsidDel="00940177">
          <w:rPr>
            <w:rFonts w:ascii="Comic Sans MS" w:hAnsi="Comic Sans MS"/>
          </w:rPr>
          <w:delText xml:space="preserve">type </w:delText>
        </w:r>
      </w:del>
      <w:ins w:id="24" w:author="ercot" w:date="2011-02-18T10:12:00Z">
        <w:r w:rsidR="00940177">
          <w:rPr>
            <w:rFonts w:ascii="Comic Sans MS" w:hAnsi="Comic Sans MS"/>
          </w:rPr>
          <w:t>CR DUNS and start/stop date</w:t>
        </w:r>
      </w:ins>
      <w:del w:id="25" w:author="ercot" w:date="2011-02-18T10:13:00Z">
        <w:r w:rsidR="00902040" w:rsidDel="00940177">
          <w:rPr>
            <w:rFonts w:ascii="Comic Sans MS" w:hAnsi="Comic Sans MS"/>
          </w:rPr>
          <w:delText>that</w:delText>
        </w:r>
        <w:r w:rsidDel="00940177">
          <w:rPr>
            <w:rFonts w:ascii="Comic Sans MS" w:hAnsi="Comic Sans MS"/>
          </w:rPr>
          <w:delText xml:space="preserve"> has caused the issue</w:delText>
        </w:r>
      </w:del>
      <w:r>
        <w:rPr>
          <w:rFonts w:ascii="Comic Sans MS" w:hAnsi="Comic Sans MS"/>
        </w:rPr>
        <w:t>.</w:t>
      </w: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Trigger:</w:t>
      </w: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p w:rsidR="00416EE2" w:rsidRPr="003E737F" w:rsidRDefault="002D21A2" w:rsidP="0070122E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After a TDSP hits the “</w:t>
      </w:r>
      <w:del w:id="26" w:author="ercot" w:date="2011-02-18T10:13:00Z">
        <w:r w:rsidR="00863018" w:rsidDel="00940177">
          <w:rPr>
            <w:rFonts w:ascii="Comic Sans MS" w:hAnsi="Comic Sans MS"/>
          </w:rPr>
          <w:delText>Modify/Reassign</w:delText>
        </w:r>
      </w:del>
      <w:ins w:id="27" w:author="ercot" w:date="2011-02-18T10:13:00Z">
        <w:r w:rsidR="00940177">
          <w:rPr>
            <w:rFonts w:ascii="Comic Sans MS" w:hAnsi="Comic Sans MS"/>
          </w:rPr>
          <w:t>Update approved</w:t>
        </w:r>
      </w:ins>
      <w:r>
        <w:rPr>
          <w:rFonts w:ascii="Comic Sans MS" w:hAnsi="Comic Sans MS"/>
        </w:rPr>
        <w:t>” button</w:t>
      </w:r>
      <w:r w:rsidR="009227A5">
        <w:rPr>
          <w:rFonts w:ascii="Comic Sans MS" w:hAnsi="Comic Sans MS"/>
        </w:rPr>
        <w:t xml:space="preserve"> for the issue</w:t>
      </w: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416EE2" w:rsidRPr="003E737F" w:rsidRDefault="00416EE2" w:rsidP="00416EE2">
      <w:pPr>
        <w:ind w:left="720"/>
        <w:rPr>
          <w:rFonts w:ascii="Comic Sans MS" w:hAnsi="Comic Sans MS"/>
        </w:rPr>
      </w:pPr>
    </w:p>
    <w:p w:rsidR="00416EE2" w:rsidRPr="003E737F" w:rsidRDefault="0070122E" w:rsidP="00416EE2">
      <w:pPr>
        <w:numPr>
          <w:ilvl w:val="2"/>
          <w:numId w:val="1"/>
        </w:numPr>
        <w:rPr>
          <w:rFonts w:ascii="Comic Sans MS" w:hAnsi="Comic Sans MS"/>
          <w:b/>
        </w:rPr>
      </w:pPr>
      <w:r w:rsidRPr="003E737F">
        <w:rPr>
          <w:rFonts w:ascii="Comic Sans MS" w:hAnsi="Comic Sans MS"/>
          <w:b/>
        </w:rPr>
        <w:t>Main Success Scenario:</w:t>
      </w:r>
      <w:ins w:id="28" w:author="ercot" w:date="2011-02-18T10:29:00Z">
        <w:r w:rsidR="00940177">
          <w:rPr>
            <w:rFonts w:ascii="Comic Sans MS" w:hAnsi="Comic Sans MS"/>
            <w:b/>
          </w:rPr>
          <w:t xml:space="preserve"> </w:t>
        </w:r>
        <w:r w:rsidR="00940177" w:rsidRPr="00940177">
          <w:rPr>
            <w:rFonts w:ascii="Comic Sans MS" w:hAnsi="Comic Sans MS"/>
            <w:rPrChange w:id="29" w:author="ercot" w:date="2011-02-18T10:31:00Z">
              <w:rPr>
                <w:rFonts w:ascii="Comic Sans MS" w:hAnsi="Comic Sans MS"/>
                <w:b/>
              </w:rPr>
            </w:rPrChange>
          </w:rPr>
          <w:t>CR submits issue within</w:t>
        </w:r>
        <w:r w:rsidR="00940177">
          <w:rPr>
            <w:rFonts w:ascii="Comic Sans MS" w:hAnsi="Comic Sans MS"/>
            <w:b/>
          </w:rPr>
          <w:t xml:space="preserve"> </w:t>
        </w:r>
      </w:ins>
      <w:ins w:id="30" w:author="ercot" w:date="2011-02-18T10:30:00Z">
        <w:r w:rsidR="00940177">
          <w:rPr>
            <w:rFonts w:ascii="Comic Sans MS" w:hAnsi="Comic Sans MS"/>
          </w:rPr>
          <w:t>“DEV LSE &gt; LSE in ERCOT system not MP”</w:t>
        </w:r>
        <w:r w:rsidR="00940177">
          <w:rPr>
            <w:rFonts w:ascii="Comic Sans MS" w:hAnsi="Comic Sans MS"/>
          </w:rPr>
          <w:t xml:space="preserve"> subtype, ERCOT transitions issue to TDSP, TDSP uses </w:t>
        </w:r>
        <w:r w:rsidR="00940177">
          <w:rPr>
            <w:rFonts w:ascii="Comic Sans MS" w:hAnsi="Comic Sans MS"/>
          </w:rPr>
          <w:t>“</w:t>
        </w:r>
        <w:r w:rsidR="00940177">
          <w:rPr>
            <w:rFonts w:ascii="Comic Sans MS" w:hAnsi="Comic Sans MS"/>
          </w:rPr>
          <w:t>Update Approved</w:t>
        </w:r>
        <w:r w:rsidR="00940177">
          <w:rPr>
            <w:rFonts w:ascii="Comic Sans MS" w:hAnsi="Comic Sans MS"/>
          </w:rPr>
          <w:t>”</w:t>
        </w:r>
        <w:r w:rsidR="00940177">
          <w:rPr>
            <w:rFonts w:ascii="Comic Sans MS" w:hAnsi="Comic Sans MS"/>
          </w:rPr>
          <w:t xml:space="preserve"> transition and enters required service history, </w:t>
        </w:r>
      </w:ins>
      <w:ins w:id="31" w:author="ercot" w:date="2011-02-18T10:31:00Z">
        <w:r w:rsidR="00940177">
          <w:rPr>
            <w:rFonts w:ascii="Comic Sans MS" w:hAnsi="Comic Sans MS"/>
          </w:rPr>
          <w:t>ERCOT resolves issue</w:t>
        </w:r>
      </w:ins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940177" w:rsidP="0070122E">
      <w:pPr>
        <w:numPr>
          <w:ilvl w:val="4"/>
          <w:numId w:val="1"/>
        </w:numPr>
        <w:rPr>
          <w:rFonts w:ascii="Comic Sans MS" w:hAnsi="Comic Sans MS"/>
        </w:rPr>
      </w:pPr>
      <w:ins w:id="32" w:author="ercot" w:date="2011-02-18T10:15:00Z">
        <w:r>
          <w:rPr>
            <w:rFonts w:ascii="Comic Sans MS" w:hAnsi="Comic Sans MS"/>
          </w:rPr>
          <w:t>CR</w:t>
        </w:r>
      </w:ins>
      <w:ins w:id="33" w:author="ercot" w:date="2011-02-18T10:14:00Z">
        <w:r>
          <w:rPr>
            <w:rFonts w:ascii="Comic Sans MS" w:hAnsi="Comic Sans MS"/>
          </w:rPr>
          <w:t xml:space="preserve"> selects </w:t>
        </w:r>
      </w:ins>
      <w:ins w:id="34" w:author="ercot" w:date="2011-02-18T10:15:00Z"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DEV LSE &gt; LSE in ERCOT system not MP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from submit tree</w:t>
        </w:r>
      </w:ins>
    </w:p>
    <w:p w:rsidR="0070122E" w:rsidRDefault="00940177" w:rsidP="0070122E">
      <w:pPr>
        <w:numPr>
          <w:ilvl w:val="4"/>
          <w:numId w:val="1"/>
        </w:numPr>
        <w:rPr>
          <w:ins w:id="35" w:author="ercot" w:date="2011-02-18T10:15:00Z"/>
          <w:rFonts w:ascii="Comic Sans MS" w:hAnsi="Comic Sans MS"/>
        </w:rPr>
      </w:pPr>
      <w:ins w:id="36" w:author="ercot" w:date="2011-02-18T10:15:00Z">
        <w:r>
          <w:rPr>
            <w:rFonts w:ascii="Comic Sans MS" w:hAnsi="Comic Sans MS"/>
          </w:rPr>
          <w:t>CR enters all required information</w:t>
        </w:r>
      </w:ins>
      <w:ins w:id="37" w:author="ercot" w:date="2011-02-18T10:16:00Z">
        <w:r>
          <w:rPr>
            <w:rFonts w:ascii="Comic Sans MS" w:hAnsi="Comic Sans MS"/>
          </w:rPr>
          <w:t xml:space="preserve"> and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OK</w:t>
        </w:r>
        <w:r>
          <w:rPr>
            <w:rFonts w:ascii="Comic Sans MS" w:hAnsi="Comic Sans MS"/>
          </w:rPr>
          <w:t>”</w:t>
        </w:r>
      </w:ins>
    </w:p>
    <w:p w:rsidR="00940177" w:rsidRPr="003E737F" w:rsidRDefault="00940177" w:rsidP="00940177">
      <w:pPr>
        <w:numPr>
          <w:ilvl w:val="5"/>
          <w:numId w:val="1"/>
        </w:numPr>
        <w:rPr>
          <w:rFonts w:ascii="Comic Sans MS" w:hAnsi="Comic Sans MS"/>
        </w:rPr>
        <w:pPrChange w:id="38" w:author="ercot" w:date="2011-02-18T10:16:00Z">
          <w:pPr>
            <w:numPr>
              <w:ilvl w:val="4"/>
              <w:numId w:val="1"/>
            </w:numPr>
            <w:tabs>
              <w:tab w:val="num" w:pos="1800"/>
            </w:tabs>
            <w:ind w:left="1800" w:hanging="360"/>
          </w:pPr>
        </w:pPrChange>
      </w:pPr>
      <w:ins w:id="39" w:author="ercot" w:date="2011-02-18T10:16:00Z">
        <w:r>
          <w:rPr>
            <w:rFonts w:ascii="Comic Sans MS" w:hAnsi="Comic Sans MS"/>
          </w:rPr>
          <w:t>No change from current process</w:t>
        </w:r>
      </w:ins>
    </w:p>
    <w:p w:rsidR="0070122E" w:rsidRDefault="0070122E" w:rsidP="0070122E">
      <w:pPr>
        <w:numPr>
          <w:ilvl w:val="4"/>
          <w:numId w:val="1"/>
        </w:numPr>
        <w:rPr>
          <w:ins w:id="40" w:author="ercot" w:date="2011-02-18T10:17:00Z"/>
          <w:rFonts w:ascii="Comic Sans MS" w:hAnsi="Comic Sans MS"/>
        </w:rPr>
      </w:pPr>
      <w:r w:rsidRPr="003E737F">
        <w:rPr>
          <w:rFonts w:ascii="Comic Sans MS" w:hAnsi="Comic Sans MS"/>
        </w:rPr>
        <w:t xml:space="preserve">   </w:t>
      </w:r>
      <w:ins w:id="41" w:author="ercot" w:date="2011-02-18T10:16:00Z">
        <w:r w:rsidR="00940177">
          <w:rPr>
            <w:rFonts w:ascii="Comic Sans MS" w:hAnsi="Comic Sans MS"/>
          </w:rPr>
          <w:t xml:space="preserve">The issue is in a state of </w:t>
        </w:r>
        <w:r w:rsidR="00940177">
          <w:rPr>
            <w:rFonts w:ascii="Comic Sans MS" w:hAnsi="Comic Sans MS"/>
          </w:rPr>
          <w:t>“</w:t>
        </w:r>
        <w:r w:rsidR="00940177">
          <w:rPr>
            <w:rFonts w:ascii="Comic Sans MS" w:hAnsi="Comic Sans MS"/>
          </w:rPr>
          <w:t>New(ERCOT)</w:t>
        </w:r>
      </w:ins>
      <w:ins w:id="42" w:author="ercot" w:date="2011-02-18T10:17:00Z">
        <w:r w:rsidR="00940177">
          <w:rPr>
            <w:rFonts w:ascii="Comic Sans MS" w:hAnsi="Comic Sans MS"/>
          </w:rPr>
          <w:t>”</w:t>
        </w:r>
        <w:r w:rsidR="00940177">
          <w:rPr>
            <w:rFonts w:ascii="Comic Sans MS" w:hAnsi="Comic Sans MS"/>
          </w:rPr>
          <w:t xml:space="preserve"> with ERCOT as Responsible MP</w:t>
        </w:r>
      </w:ins>
    </w:p>
    <w:p w:rsidR="00940177" w:rsidRDefault="00940177" w:rsidP="0070122E">
      <w:pPr>
        <w:numPr>
          <w:ilvl w:val="4"/>
          <w:numId w:val="1"/>
        </w:numPr>
        <w:rPr>
          <w:ins w:id="43" w:author="ercot" w:date="2011-02-18T10:17:00Z"/>
          <w:rFonts w:ascii="Comic Sans MS" w:hAnsi="Comic Sans MS"/>
        </w:rPr>
      </w:pPr>
      <w:ins w:id="44" w:author="ercot" w:date="2011-02-18T10:17:00Z">
        <w:r>
          <w:rPr>
            <w:rFonts w:ascii="Comic Sans MS" w:hAnsi="Comic Sans MS"/>
          </w:rPr>
          <w:t xml:space="preserve">ERCOT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Begin Working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and the issue is in a state of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In Progress(ERCOT)</w:t>
        </w:r>
        <w:r>
          <w:rPr>
            <w:rFonts w:ascii="Comic Sans MS" w:hAnsi="Comic Sans MS"/>
          </w:rPr>
          <w:t>”</w:t>
        </w:r>
      </w:ins>
    </w:p>
    <w:p w:rsidR="00940177" w:rsidRDefault="00940177" w:rsidP="0070122E">
      <w:pPr>
        <w:numPr>
          <w:ilvl w:val="4"/>
          <w:numId w:val="1"/>
        </w:numPr>
        <w:rPr>
          <w:ins w:id="45" w:author="ercot" w:date="2011-02-18T10:17:00Z"/>
          <w:rFonts w:ascii="Comic Sans MS" w:hAnsi="Comic Sans MS"/>
        </w:rPr>
      </w:pPr>
      <w:ins w:id="46" w:author="ercot" w:date="2011-02-18T10:17:00Z">
        <w:r>
          <w:rPr>
            <w:rFonts w:ascii="Comic Sans MS" w:hAnsi="Comic Sans MS"/>
          </w:rPr>
          <w:t xml:space="preserve">ERCOT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Perform Analysis</w:t>
        </w:r>
        <w:r>
          <w:rPr>
            <w:rFonts w:ascii="Comic Sans MS" w:hAnsi="Comic Sans MS"/>
          </w:rPr>
          <w:t>”</w:t>
        </w:r>
      </w:ins>
    </w:p>
    <w:p w:rsidR="00940177" w:rsidRDefault="00940177" w:rsidP="0070122E">
      <w:pPr>
        <w:numPr>
          <w:ilvl w:val="4"/>
          <w:numId w:val="1"/>
        </w:numPr>
        <w:rPr>
          <w:ins w:id="47" w:author="ercot" w:date="2011-02-18T10:18:00Z"/>
          <w:rFonts w:ascii="Comic Sans MS" w:hAnsi="Comic Sans MS"/>
        </w:rPr>
      </w:pPr>
      <w:ins w:id="48" w:author="ercot" w:date="2011-02-18T10:18:00Z">
        <w:r>
          <w:rPr>
            <w:rFonts w:ascii="Comic Sans MS" w:hAnsi="Comic Sans MS"/>
          </w:rPr>
          <w:t>Issue passes analysis</w:t>
        </w:r>
      </w:ins>
    </w:p>
    <w:p w:rsidR="00940177" w:rsidRDefault="00940177" w:rsidP="0070122E">
      <w:pPr>
        <w:numPr>
          <w:ilvl w:val="4"/>
          <w:numId w:val="1"/>
        </w:numPr>
        <w:rPr>
          <w:ins w:id="49" w:author="ercot" w:date="2011-02-18T10:18:00Z"/>
          <w:rFonts w:ascii="Comic Sans MS" w:hAnsi="Comic Sans MS"/>
        </w:rPr>
      </w:pPr>
      <w:ins w:id="50" w:author="ercot" w:date="2011-02-18T10:18:00Z">
        <w:r>
          <w:rPr>
            <w:rFonts w:ascii="Comic Sans MS" w:hAnsi="Comic Sans MS"/>
          </w:rPr>
          <w:t xml:space="preserve">Issue is in a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New(Pending Approval)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state with the TDSP as Responsible MP</w:t>
        </w:r>
      </w:ins>
    </w:p>
    <w:p w:rsidR="00940177" w:rsidRDefault="00940177" w:rsidP="0070122E">
      <w:pPr>
        <w:numPr>
          <w:ilvl w:val="4"/>
          <w:numId w:val="1"/>
        </w:numPr>
        <w:rPr>
          <w:ins w:id="51" w:author="ercot" w:date="2011-02-18T10:19:00Z"/>
          <w:rFonts w:ascii="Comic Sans MS" w:hAnsi="Comic Sans MS"/>
        </w:rPr>
      </w:pPr>
      <w:ins w:id="52" w:author="ercot" w:date="2011-02-18T10:19:00Z">
        <w:r>
          <w:rPr>
            <w:rFonts w:ascii="Comic Sans MS" w:hAnsi="Comic Sans MS"/>
          </w:rPr>
          <w:t xml:space="preserve">TDSP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Begin Working</w:t>
        </w:r>
        <w:r>
          <w:rPr>
            <w:rFonts w:ascii="Comic Sans MS" w:hAnsi="Comic Sans MS"/>
          </w:rPr>
          <w:t>”</w:t>
        </w:r>
      </w:ins>
    </w:p>
    <w:p w:rsidR="00940177" w:rsidRDefault="00940177" w:rsidP="0070122E">
      <w:pPr>
        <w:numPr>
          <w:ilvl w:val="4"/>
          <w:numId w:val="1"/>
        </w:numPr>
        <w:rPr>
          <w:ins w:id="53" w:author="ercot" w:date="2011-02-18T10:19:00Z"/>
          <w:rFonts w:ascii="Comic Sans MS" w:hAnsi="Comic Sans MS"/>
        </w:rPr>
      </w:pPr>
      <w:ins w:id="54" w:author="ercot" w:date="2011-02-18T10:19:00Z">
        <w:r>
          <w:rPr>
            <w:rFonts w:ascii="Comic Sans MS" w:hAnsi="Comic Sans MS"/>
          </w:rPr>
          <w:lastRenderedPageBreak/>
          <w:t xml:space="preserve">Issue is in a state of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In Progress (Pending Approval)</w:t>
        </w:r>
        <w:r>
          <w:rPr>
            <w:rFonts w:ascii="Comic Sans MS" w:hAnsi="Comic Sans MS"/>
          </w:rPr>
          <w:t>”</w:t>
        </w:r>
      </w:ins>
    </w:p>
    <w:p w:rsidR="00940177" w:rsidRDefault="00940177" w:rsidP="0070122E">
      <w:pPr>
        <w:numPr>
          <w:ilvl w:val="4"/>
          <w:numId w:val="1"/>
        </w:numPr>
        <w:rPr>
          <w:ins w:id="55" w:author="ercot" w:date="2011-02-18T10:19:00Z"/>
          <w:rFonts w:ascii="Comic Sans MS" w:hAnsi="Comic Sans MS"/>
        </w:rPr>
      </w:pPr>
      <w:ins w:id="56" w:author="ercot" w:date="2011-02-18T10:19:00Z">
        <w:r>
          <w:rPr>
            <w:rFonts w:ascii="Comic Sans MS" w:hAnsi="Comic Sans MS"/>
          </w:rPr>
          <w:t xml:space="preserve">TDSP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Update Approved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5"/>
          <w:numId w:val="1"/>
        </w:numPr>
        <w:rPr>
          <w:ins w:id="57" w:author="ercot" w:date="2011-02-18T10:22:00Z"/>
          <w:rFonts w:ascii="Comic Sans MS" w:hAnsi="Comic Sans MS"/>
        </w:rPr>
        <w:pPrChange w:id="58" w:author="ercot" w:date="2011-02-18T10:22:00Z">
          <w:pPr>
            <w:numPr>
              <w:ilvl w:val="4"/>
              <w:numId w:val="1"/>
            </w:numPr>
            <w:tabs>
              <w:tab w:val="num" w:pos="1800"/>
            </w:tabs>
            <w:ind w:left="1800" w:hanging="360"/>
          </w:pPr>
        </w:pPrChange>
      </w:pPr>
      <w:ins w:id="59" w:author="ercot" w:date="2011-02-18T10:19:00Z">
        <w:r>
          <w:rPr>
            <w:rFonts w:ascii="Comic Sans MS" w:hAnsi="Comic Sans MS"/>
          </w:rPr>
          <w:t xml:space="preserve">TDSP enters </w:t>
        </w:r>
      </w:ins>
      <w:ins w:id="60" w:author="ercot" w:date="2011-02-18T10:20:00Z">
        <w:r>
          <w:rPr>
            <w:rFonts w:ascii="Comic Sans MS" w:hAnsi="Comic Sans MS"/>
          </w:rPr>
          <w:t>required service history</w:t>
        </w:r>
      </w:ins>
    </w:p>
    <w:p w:rsidR="00940177" w:rsidRDefault="00940177" w:rsidP="00940177">
      <w:pPr>
        <w:numPr>
          <w:ilvl w:val="4"/>
          <w:numId w:val="1"/>
        </w:numPr>
        <w:rPr>
          <w:ins w:id="61" w:author="ercot" w:date="2011-02-18T10:22:00Z"/>
          <w:rFonts w:ascii="Comic Sans MS" w:hAnsi="Comic Sans MS"/>
        </w:rPr>
      </w:pPr>
      <w:ins w:id="62" w:author="ercot" w:date="2011-02-18T10:22:00Z">
        <w:r>
          <w:rPr>
            <w:rFonts w:ascii="Comic Sans MS" w:hAnsi="Comic Sans MS"/>
          </w:rPr>
          <w:t xml:space="preserve">The issue is in a state of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New (ERCOT Resolve)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with ERCOT as Responsible MP</w:t>
        </w:r>
      </w:ins>
    </w:p>
    <w:p w:rsidR="00940177" w:rsidRDefault="00940177" w:rsidP="00940177">
      <w:pPr>
        <w:numPr>
          <w:ilvl w:val="4"/>
          <w:numId w:val="1"/>
        </w:numPr>
        <w:rPr>
          <w:ins w:id="63" w:author="ercot" w:date="2011-02-18T10:23:00Z"/>
          <w:rFonts w:ascii="Comic Sans MS" w:hAnsi="Comic Sans MS"/>
        </w:rPr>
      </w:pPr>
      <w:ins w:id="64" w:author="ercot" w:date="2011-02-18T10:22:00Z">
        <w:r>
          <w:rPr>
            <w:rFonts w:ascii="Comic Sans MS" w:hAnsi="Comic Sans MS"/>
          </w:rPr>
          <w:t xml:space="preserve">ERCOT selects </w:t>
        </w:r>
      </w:ins>
      <w:ins w:id="65" w:author="ercot" w:date="2011-02-18T10:23:00Z"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Begin Working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4"/>
          <w:numId w:val="1"/>
        </w:numPr>
        <w:rPr>
          <w:ins w:id="66" w:author="ercot" w:date="2011-02-18T10:23:00Z"/>
          <w:rFonts w:ascii="Comic Sans MS" w:hAnsi="Comic Sans MS"/>
        </w:rPr>
      </w:pPr>
      <w:ins w:id="67" w:author="ercot" w:date="2011-02-18T10:23:00Z">
        <w:r>
          <w:rPr>
            <w:rFonts w:ascii="Comic Sans MS" w:hAnsi="Comic Sans MS"/>
          </w:rPr>
          <w:t xml:space="preserve">Issue is in a state of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In Progress (ERCOT Resolve)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4"/>
          <w:numId w:val="1"/>
        </w:numPr>
        <w:rPr>
          <w:ins w:id="68" w:author="ercot" w:date="2011-02-18T10:24:00Z"/>
          <w:rFonts w:ascii="Comic Sans MS" w:hAnsi="Comic Sans MS"/>
        </w:rPr>
      </w:pPr>
      <w:ins w:id="69" w:author="ercot" w:date="2011-02-18T10:23:00Z">
        <w:r>
          <w:rPr>
            <w:rFonts w:ascii="Comic Sans MS" w:hAnsi="Comic Sans MS"/>
          </w:rPr>
          <w:t xml:space="preserve">ERCOT selects </w:t>
        </w:r>
      </w:ins>
      <w:ins w:id="70" w:author="ercot" w:date="2011-02-18T10:24:00Z"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Complete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4"/>
          <w:numId w:val="1"/>
        </w:numPr>
        <w:rPr>
          <w:ins w:id="71" w:author="ercot" w:date="2011-02-18T10:24:00Z"/>
          <w:rFonts w:ascii="Comic Sans MS" w:hAnsi="Comic Sans MS"/>
        </w:rPr>
      </w:pPr>
      <w:ins w:id="72" w:author="ercot" w:date="2011-02-18T10:24:00Z">
        <w:r>
          <w:rPr>
            <w:rFonts w:ascii="Comic Sans MS" w:hAnsi="Comic Sans MS"/>
          </w:rPr>
          <w:t xml:space="preserve">Issue is in a state of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Pending Complete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with the submitting CR as Responsible</w:t>
        </w:r>
      </w:ins>
    </w:p>
    <w:p w:rsidR="00940177" w:rsidRPr="00940177" w:rsidRDefault="00940177" w:rsidP="00940177">
      <w:pPr>
        <w:numPr>
          <w:ilvl w:val="4"/>
          <w:numId w:val="1"/>
        </w:numPr>
        <w:rPr>
          <w:rFonts w:ascii="Comic Sans MS" w:hAnsi="Comic Sans MS"/>
        </w:rPr>
      </w:pPr>
      <w:ins w:id="73" w:author="ercot" w:date="2011-02-18T10:25:00Z">
        <w:r>
          <w:rPr>
            <w:rFonts w:ascii="Comic Sans MS" w:hAnsi="Comic Sans MS"/>
          </w:rPr>
          <w:t xml:space="preserve">CR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Complete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and the issue is closed</w:t>
        </w:r>
      </w:ins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940177">
      <w:pPr>
        <w:numPr>
          <w:ilvl w:val="2"/>
          <w:numId w:val="1"/>
        </w:numPr>
        <w:rPr>
          <w:rFonts w:ascii="Comic Sans MS" w:hAnsi="Comic Sans MS"/>
        </w:rPr>
      </w:pPr>
      <w:del w:id="74" w:author="ercot" w:date="2011-02-18T10:27:00Z">
        <w:r w:rsidRPr="003E737F" w:rsidDel="00940177">
          <w:rPr>
            <w:rFonts w:ascii="Comic Sans MS" w:hAnsi="Comic Sans MS"/>
            <w:b/>
          </w:rPr>
          <w:delText>Extension Scenario</w:delText>
        </w:r>
      </w:del>
      <w:ins w:id="75" w:author="ercot" w:date="2011-02-18T10:27:00Z">
        <w:r w:rsidR="00940177">
          <w:rPr>
            <w:rFonts w:ascii="Comic Sans MS" w:hAnsi="Comic Sans MS"/>
            <w:b/>
          </w:rPr>
          <w:t>Main Success Scenario</w:t>
        </w:r>
      </w:ins>
      <w:r w:rsidRPr="003E737F">
        <w:rPr>
          <w:rFonts w:ascii="Comic Sans MS" w:hAnsi="Comic Sans MS"/>
          <w:b/>
        </w:rPr>
        <w:t xml:space="preserve">:  </w:t>
      </w:r>
      <w:ins w:id="76" w:author="ercot" w:date="2011-02-18T10:31:00Z">
        <w:r w:rsidR="00940177" w:rsidRPr="00940177">
          <w:rPr>
            <w:rFonts w:ascii="Comic Sans MS" w:hAnsi="Comic Sans MS"/>
          </w:rPr>
          <w:t>CR submits issue within</w:t>
        </w:r>
        <w:r w:rsidR="00940177">
          <w:rPr>
            <w:rFonts w:ascii="Comic Sans MS" w:hAnsi="Comic Sans MS"/>
            <w:b/>
          </w:rPr>
          <w:t xml:space="preserve"> </w:t>
        </w:r>
        <w:r w:rsidR="00940177">
          <w:rPr>
            <w:rFonts w:ascii="Comic Sans MS" w:hAnsi="Comic Sans MS"/>
          </w:rPr>
          <w:t>“</w:t>
        </w:r>
      </w:ins>
      <w:ins w:id="77" w:author="ercot" w:date="2011-02-18T10:32:00Z">
        <w:r w:rsidR="00940177">
          <w:rPr>
            <w:rFonts w:ascii="Comic Sans MS" w:hAnsi="Comic Sans MS"/>
          </w:rPr>
          <w:t>DEV LSE &gt; LSE date change: start and stop</w:t>
        </w:r>
      </w:ins>
      <w:ins w:id="78" w:author="ercot" w:date="2011-02-18T10:31:00Z">
        <w:r w:rsidR="00940177">
          <w:rPr>
            <w:rFonts w:ascii="Comic Sans MS" w:hAnsi="Comic Sans MS"/>
          </w:rPr>
          <w:t>” subtype, ERCOT transitions issue to TDSP, TDSP uses “Update Approved” transition and enters required service history, ERCOT resolves issue</w:t>
        </w:r>
      </w:ins>
    </w:p>
    <w:p w:rsidR="0070122E" w:rsidRPr="003E737F" w:rsidRDefault="00940177" w:rsidP="0070122E">
      <w:pPr>
        <w:numPr>
          <w:ilvl w:val="4"/>
          <w:numId w:val="7"/>
        </w:numPr>
        <w:rPr>
          <w:rFonts w:ascii="Comic Sans MS" w:hAnsi="Comic Sans MS"/>
        </w:rPr>
      </w:pPr>
      <w:ins w:id="79" w:author="ercot" w:date="2011-02-18T10:15:00Z">
        <w:r>
          <w:rPr>
            <w:rFonts w:ascii="Comic Sans MS" w:hAnsi="Comic Sans MS"/>
          </w:rPr>
          <w:t>CR</w:t>
        </w:r>
      </w:ins>
      <w:ins w:id="80" w:author="ercot" w:date="2011-02-18T10:14:00Z">
        <w:r>
          <w:rPr>
            <w:rFonts w:ascii="Comic Sans MS" w:hAnsi="Comic Sans MS"/>
          </w:rPr>
          <w:t xml:space="preserve"> selects </w:t>
        </w:r>
      </w:ins>
      <w:ins w:id="81" w:author="ercot" w:date="2011-02-18T10:15:00Z">
        <w:r>
          <w:rPr>
            <w:rFonts w:ascii="Comic Sans MS" w:hAnsi="Comic Sans MS"/>
          </w:rPr>
          <w:t>“</w:t>
        </w:r>
      </w:ins>
      <w:ins w:id="82" w:author="ercot" w:date="2011-02-18T10:26:00Z">
        <w:r>
          <w:rPr>
            <w:rFonts w:ascii="Comic Sans MS" w:hAnsi="Comic Sans MS"/>
          </w:rPr>
          <w:t>DEV LSE &gt; LSE date change: start and stop</w:t>
        </w:r>
      </w:ins>
      <w:ins w:id="83" w:author="ercot" w:date="2011-02-18T10:15:00Z"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from submit tree</w:t>
        </w:r>
      </w:ins>
    </w:p>
    <w:p w:rsidR="0070122E" w:rsidRDefault="00940177" w:rsidP="0070122E">
      <w:pPr>
        <w:numPr>
          <w:ilvl w:val="4"/>
          <w:numId w:val="7"/>
        </w:numPr>
        <w:rPr>
          <w:ins w:id="84" w:author="ercot" w:date="2011-02-18T10:26:00Z"/>
          <w:rFonts w:ascii="Comic Sans MS" w:hAnsi="Comic Sans MS"/>
        </w:rPr>
      </w:pPr>
      <w:ins w:id="85" w:author="ercot" w:date="2011-02-18T10:26:00Z">
        <w:r>
          <w:rPr>
            <w:rFonts w:ascii="Comic Sans MS" w:hAnsi="Comic Sans MS"/>
          </w:rPr>
          <w:t>CR enters all required information and selects “OK”</w:t>
        </w:r>
      </w:ins>
    </w:p>
    <w:p w:rsidR="00940177" w:rsidRPr="003E737F" w:rsidRDefault="00940177" w:rsidP="00940177">
      <w:pPr>
        <w:numPr>
          <w:ilvl w:val="5"/>
          <w:numId w:val="7"/>
        </w:numPr>
        <w:rPr>
          <w:rFonts w:ascii="Comic Sans MS" w:hAnsi="Comic Sans MS"/>
        </w:rPr>
        <w:pPrChange w:id="86" w:author="ercot" w:date="2011-02-18T10:26:00Z">
          <w:pPr>
            <w:numPr>
              <w:ilvl w:val="4"/>
              <w:numId w:val="7"/>
            </w:numPr>
            <w:tabs>
              <w:tab w:val="num" w:pos="1800"/>
            </w:tabs>
            <w:ind w:left="1800" w:hanging="360"/>
          </w:pPr>
        </w:pPrChange>
      </w:pPr>
      <w:ins w:id="87" w:author="ercot" w:date="2011-02-18T10:26:00Z">
        <w:r>
          <w:rPr>
            <w:rFonts w:ascii="Comic Sans MS" w:hAnsi="Comic Sans MS"/>
          </w:rPr>
          <w:t>No change from current process</w:t>
        </w:r>
      </w:ins>
    </w:p>
    <w:p w:rsidR="0070122E" w:rsidRDefault="00940177" w:rsidP="0070122E">
      <w:pPr>
        <w:numPr>
          <w:ilvl w:val="4"/>
          <w:numId w:val="7"/>
        </w:numPr>
        <w:rPr>
          <w:ins w:id="88" w:author="ercot" w:date="2011-02-18T10:26:00Z"/>
          <w:rFonts w:ascii="Comic Sans MS" w:hAnsi="Comic Sans MS"/>
        </w:rPr>
      </w:pPr>
      <w:ins w:id="89" w:author="ercot" w:date="2011-02-18T10:26:00Z">
        <w:r>
          <w:rPr>
            <w:rFonts w:ascii="Comic Sans MS" w:hAnsi="Comic Sans MS"/>
          </w:rPr>
          <w:t>The issue is in a state of “New(ERCOT)” with ERCOT as Responsible MP</w:t>
        </w:r>
      </w:ins>
    </w:p>
    <w:p w:rsidR="00940177" w:rsidRDefault="00940177" w:rsidP="0070122E">
      <w:pPr>
        <w:numPr>
          <w:ilvl w:val="4"/>
          <w:numId w:val="7"/>
        </w:numPr>
        <w:rPr>
          <w:ins w:id="90" w:author="ercot" w:date="2011-02-18T10:27:00Z"/>
          <w:rFonts w:ascii="Comic Sans MS" w:hAnsi="Comic Sans MS"/>
        </w:rPr>
      </w:pPr>
      <w:ins w:id="91" w:author="ercot" w:date="2011-02-18T10:27:00Z">
        <w:r>
          <w:rPr>
            <w:rFonts w:ascii="Comic Sans MS" w:hAnsi="Comic Sans MS"/>
          </w:rPr>
          <w:t>ERCOT selects “Begin Working” and the issue is in a state of “In Progress(ERCOT)”</w:t>
        </w:r>
      </w:ins>
    </w:p>
    <w:p w:rsidR="00940177" w:rsidRDefault="00940177" w:rsidP="0070122E">
      <w:pPr>
        <w:numPr>
          <w:ilvl w:val="4"/>
          <w:numId w:val="7"/>
        </w:numPr>
        <w:rPr>
          <w:ins w:id="92" w:author="ercot" w:date="2011-02-18T10:27:00Z"/>
          <w:rFonts w:ascii="Comic Sans MS" w:hAnsi="Comic Sans MS"/>
        </w:rPr>
      </w:pPr>
      <w:ins w:id="93" w:author="ercot" w:date="2011-02-18T10:27:00Z">
        <w:r>
          <w:rPr>
            <w:rFonts w:ascii="Comic Sans MS" w:hAnsi="Comic Sans MS"/>
          </w:rPr>
          <w:t>ERCOT selects “Perform Analysis”</w:t>
        </w:r>
      </w:ins>
    </w:p>
    <w:p w:rsidR="00940177" w:rsidRDefault="00940177" w:rsidP="0070122E">
      <w:pPr>
        <w:numPr>
          <w:ilvl w:val="4"/>
          <w:numId w:val="7"/>
        </w:numPr>
        <w:rPr>
          <w:ins w:id="94" w:author="ercot" w:date="2011-02-18T10:27:00Z"/>
          <w:rFonts w:ascii="Comic Sans MS" w:hAnsi="Comic Sans MS"/>
        </w:rPr>
      </w:pPr>
      <w:ins w:id="95" w:author="ercot" w:date="2011-02-18T10:27:00Z">
        <w:r>
          <w:rPr>
            <w:rFonts w:ascii="Comic Sans MS" w:hAnsi="Comic Sans MS"/>
          </w:rPr>
          <w:t>Issue passes analysis</w:t>
        </w:r>
      </w:ins>
    </w:p>
    <w:p w:rsidR="00940177" w:rsidRDefault="00940177" w:rsidP="0070122E">
      <w:pPr>
        <w:numPr>
          <w:ilvl w:val="4"/>
          <w:numId w:val="7"/>
        </w:numPr>
        <w:rPr>
          <w:ins w:id="96" w:author="ercot" w:date="2011-02-18T10:27:00Z"/>
          <w:rFonts w:ascii="Comic Sans MS" w:hAnsi="Comic Sans MS"/>
        </w:rPr>
      </w:pPr>
      <w:ins w:id="97" w:author="ercot" w:date="2011-02-18T10:27:00Z">
        <w:r>
          <w:rPr>
            <w:rFonts w:ascii="Comic Sans MS" w:hAnsi="Comic Sans MS"/>
          </w:rPr>
          <w:t>Issue is in a “New(Pending Approval)” state with the TDSP as Responsible MP</w:t>
        </w:r>
      </w:ins>
    </w:p>
    <w:p w:rsidR="00940177" w:rsidRDefault="00940177" w:rsidP="0070122E">
      <w:pPr>
        <w:numPr>
          <w:ilvl w:val="4"/>
          <w:numId w:val="7"/>
        </w:numPr>
        <w:rPr>
          <w:ins w:id="98" w:author="ercot" w:date="2011-02-18T10:27:00Z"/>
          <w:rFonts w:ascii="Comic Sans MS" w:hAnsi="Comic Sans MS"/>
        </w:rPr>
      </w:pPr>
      <w:ins w:id="99" w:author="ercot" w:date="2011-02-18T10:27:00Z">
        <w:r>
          <w:rPr>
            <w:rFonts w:ascii="Comic Sans MS" w:hAnsi="Comic Sans MS"/>
          </w:rPr>
          <w:t>TDSP selects “Begin Working”</w:t>
        </w:r>
      </w:ins>
    </w:p>
    <w:p w:rsidR="00940177" w:rsidRDefault="00940177" w:rsidP="0070122E">
      <w:pPr>
        <w:numPr>
          <w:ilvl w:val="4"/>
          <w:numId w:val="7"/>
        </w:numPr>
        <w:rPr>
          <w:ins w:id="100" w:author="ercot" w:date="2011-02-18T10:28:00Z"/>
          <w:rFonts w:ascii="Comic Sans MS" w:hAnsi="Comic Sans MS"/>
        </w:rPr>
      </w:pPr>
      <w:ins w:id="101" w:author="ercot" w:date="2011-02-18T10:27:00Z">
        <w:r>
          <w:rPr>
            <w:rFonts w:ascii="Comic Sans MS" w:hAnsi="Comic Sans MS"/>
          </w:rPr>
          <w:t>Issue is in a state of “In Progress (Pending Approval)”</w:t>
        </w:r>
      </w:ins>
    </w:p>
    <w:p w:rsidR="00940177" w:rsidRDefault="00940177" w:rsidP="0070122E">
      <w:pPr>
        <w:numPr>
          <w:ilvl w:val="4"/>
          <w:numId w:val="7"/>
        </w:numPr>
        <w:rPr>
          <w:ins w:id="102" w:author="ercot" w:date="2011-02-18T10:28:00Z"/>
          <w:rFonts w:ascii="Comic Sans MS" w:hAnsi="Comic Sans MS"/>
        </w:rPr>
      </w:pPr>
      <w:ins w:id="103" w:author="ercot" w:date="2011-02-18T10:28:00Z">
        <w:r>
          <w:rPr>
            <w:rFonts w:ascii="Comic Sans MS" w:hAnsi="Comic Sans MS"/>
          </w:rPr>
          <w:t>TDSP selects “Update Approved”</w:t>
        </w:r>
      </w:ins>
    </w:p>
    <w:p w:rsidR="00940177" w:rsidRDefault="00940177" w:rsidP="00940177">
      <w:pPr>
        <w:numPr>
          <w:ilvl w:val="5"/>
          <w:numId w:val="7"/>
        </w:numPr>
        <w:rPr>
          <w:ins w:id="104" w:author="ercot" w:date="2011-02-18T10:28:00Z"/>
          <w:rFonts w:ascii="Comic Sans MS" w:hAnsi="Comic Sans MS"/>
        </w:rPr>
        <w:pPrChange w:id="105" w:author="ercot" w:date="2011-02-18T10:28:00Z">
          <w:pPr>
            <w:numPr>
              <w:ilvl w:val="4"/>
              <w:numId w:val="7"/>
            </w:numPr>
            <w:tabs>
              <w:tab w:val="num" w:pos="1800"/>
            </w:tabs>
            <w:ind w:left="1800" w:hanging="360"/>
          </w:pPr>
        </w:pPrChange>
      </w:pPr>
      <w:ins w:id="106" w:author="ercot" w:date="2011-02-18T10:28:00Z">
        <w:r>
          <w:rPr>
            <w:rFonts w:ascii="Comic Sans MS" w:hAnsi="Comic Sans MS"/>
          </w:rPr>
          <w:t>TDSP enters required service history</w:t>
        </w:r>
      </w:ins>
    </w:p>
    <w:p w:rsidR="00940177" w:rsidRDefault="00940177" w:rsidP="00940177">
      <w:pPr>
        <w:numPr>
          <w:ilvl w:val="4"/>
          <w:numId w:val="7"/>
        </w:numPr>
        <w:rPr>
          <w:ins w:id="107" w:author="ercot" w:date="2011-02-18T10:28:00Z"/>
          <w:rFonts w:ascii="Comic Sans MS" w:hAnsi="Comic Sans MS"/>
        </w:rPr>
      </w:pPr>
      <w:ins w:id="108" w:author="ercot" w:date="2011-02-18T10:28:00Z">
        <w:r>
          <w:rPr>
            <w:rFonts w:ascii="Comic Sans MS" w:hAnsi="Comic Sans MS"/>
          </w:rPr>
          <w:t>The issue is in a state of “New (ERCOT Resolve)” with ERCOT as Responsible MP</w:t>
        </w:r>
      </w:ins>
    </w:p>
    <w:p w:rsidR="00940177" w:rsidRDefault="00940177" w:rsidP="00940177">
      <w:pPr>
        <w:numPr>
          <w:ilvl w:val="4"/>
          <w:numId w:val="7"/>
        </w:numPr>
        <w:rPr>
          <w:ins w:id="109" w:author="ercot" w:date="2011-02-18T10:28:00Z"/>
          <w:rFonts w:ascii="Comic Sans MS" w:hAnsi="Comic Sans MS"/>
        </w:rPr>
      </w:pPr>
      <w:ins w:id="110" w:author="ercot" w:date="2011-02-18T10:28:00Z">
        <w:r>
          <w:rPr>
            <w:rFonts w:ascii="Comic Sans MS" w:hAnsi="Comic Sans MS"/>
          </w:rPr>
          <w:t>ERCOT selects “Begin Working”</w:t>
        </w:r>
      </w:ins>
    </w:p>
    <w:p w:rsidR="00940177" w:rsidRDefault="00940177" w:rsidP="00940177">
      <w:pPr>
        <w:numPr>
          <w:ilvl w:val="4"/>
          <w:numId w:val="7"/>
        </w:numPr>
        <w:rPr>
          <w:ins w:id="111" w:author="ercot" w:date="2011-02-18T10:29:00Z"/>
          <w:rFonts w:ascii="Comic Sans MS" w:hAnsi="Comic Sans MS"/>
        </w:rPr>
      </w:pPr>
      <w:ins w:id="112" w:author="ercot" w:date="2011-02-18T10:29:00Z">
        <w:r>
          <w:rPr>
            <w:rFonts w:ascii="Comic Sans MS" w:hAnsi="Comic Sans MS"/>
          </w:rPr>
          <w:t>Issue is in a state of “In Progress (ERCOT Resolve)”</w:t>
        </w:r>
      </w:ins>
    </w:p>
    <w:p w:rsidR="00940177" w:rsidRDefault="00940177" w:rsidP="00940177">
      <w:pPr>
        <w:numPr>
          <w:ilvl w:val="4"/>
          <w:numId w:val="7"/>
        </w:numPr>
        <w:rPr>
          <w:ins w:id="113" w:author="ercot" w:date="2011-02-18T10:29:00Z"/>
          <w:rFonts w:ascii="Comic Sans MS" w:hAnsi="Comic Sans MS"/>
        </w:rPr>
      </w:pPr>
      <w:ins w:id="114" w:author="ercot" w:date="2011-02-18T10:29:00Z">
        <w:r>
          <w:rPr>
            <w:rFonts w:ascii="Comic Sans MS" w:hAnsi="Comic Sans MS"/>
          </w:rPr>
          <w:lastRenderedPageBreak/>
          <w:t>ERCOT selects “Complete”</w:t>
        </w:r>
      </w:ins>
    </w:p>
    <w:p w:rsidR="00940177" w:rsidRDefault="00940177" w:rsidP="00940177">
      <w:pPr>
        <w:numPr>
          <w:ilvl w:val="4"/>
          <w:numId w:val="7"/>
        </w:numPr>
        <w:rPr>
          <w:ins w:id="115" w:author="ercot" w:date="2011-02-18T10:29:00Z"/>
          <w:rFonts w:ascii="Comic Sans MS" w:hAnsi="Comic Sans MS"/>
        </w:rPr>
      </w:pPr>
      <w:ins w:id="116" w:author="ercot" w:date="2011-02-18T10:29:00Z">
        <w:r>
          <w:rPr>
            <w:rFonts w:ascii="Comic Sans MS" w:hAnsi="Comic Sans MS"/>
          </w:rPr>
          <w:t>Issue is in a state of “Pending Complete” with the submitting CR as Responsible</w:t>
        </w:r>
      </w:ins>
    </w:p>
    <w:p w:rsidR="00940177" w:rsidRPr="003E737F" w:rsidRDefault="00940177" w:rsidP="00940177">
      <w:pPr>
        <w:numPr>
          <w:ilvl w:val="4"/>
          <w:numId w:val="7"/>
        </w:numPr>
        <w:rPr>
          <w:rFonts w:ascii="Comic Sans MS" w:hAnsi="Comic Sans MS"/>
        </w:rPr>
      </w:pPr>
      <w:ins w:id="117" w:author="ercot" w:date="2011-02-18T10:29:00Z">
        <w:r>
          <w:rPr>
            <w:rFonts w:ascii="Comic Sans MS" w:hAnsi="Comic Sans MS"/>
          </w:rPr>
          <w:t>CR selects “Complete” and the issue is closed</w:t>
        </w:r>
      </w:ins>
    </w:p>
    <w:p w:rsidR="0070122E" w:rsidRPr="003E737F" w:rsidRDefault="0070122E" w:rsidP="0070122E">
      <w:pPr>
        <w:ind w:left="720"/>
        <w:rPr>
          <w:rFonts w:ascii="Comic Sans MS" w:hAnsi="Comic Sans MS"/>
        </w:rPr>
      </w:pPr>
    </w:p>
    <w:p w:rsidR="0070122E" w:rsidRPr="003E737F" w:rsidRDefault="0070122E" w:rsidP="0070122E">
      <w:pPr>
        <w:ind w:left="720"/>
        <w:rPr>
          <w:rFonts w:ascii="Comic Sans MS" w:hAnsi="Comic Sans MS"/>
        </w:rPr>
      </w:pPr>
    </w:p>
    <w:p w:rsidR="0070122E" w:rsidRPr="003E737F" w:rsidRDefault="0070122E" w:rsidP="00C80B43">
      <w:pPr>
        <w:numPr>
          <w:ilvl w:val="2"/>
          <w:numId w:val="1"/>
        </w:numPr>
        <w:rPr>
          <w:rFonts w:ascii="Comic Sans MS" w:hAnsi="Comic Sans MS"/>
        </w:rPr>
      </w:pPr>
      <w:r w:rsidRPr="003E737F">
        <w:rPr>
          <w:rFonts w:ascii="Comic Sans MS" w:hAnsi="Comic Sans MS"/>
          <w:b/>
        </w:rPr>
        <w:t xml:space="preserve">Extension Scenario:  </w:t>
      </w:r>
      <w:ins w:id="118" w:author="ercot" w:date="2011-02-18T10:57:00Z">
        <w:r w:rsidR="00C80B43" w:rsidRPr="00940177">
          <w:rPr>
            <w:rFonts w:ascii="Comic Sans MS" w:hAnsi="Comic Sans MS"/>
          </w:rPr>
          <w:t>CR submits issue within</w:t>
        </w:r>
        <w:r w:rsidR="00C80B43">
          <w:rPr>
            <w:rFonts w:ascii="Comic Sans MS" w:hAnsi="Comic Sans MS"/>
            <w:b/>
          </w:rPr>
          <w:t xml:space="preserve"> </w:t>
        </w:r>
        <w:r w:rsidR="00C80B43">
          <w:rPr>
            <w:rFonts w:ascii="Comic Sans MS" w:hAnsi="Comic Sans MS"/>
          </w:rPr>
          <w:t>“DEV LSE &gt; LSE date change: start and stop” subtype</w:t>
        </w:r>
      </w:ins>
      <w:ins w:id="119" w:author="ercot" w:date="2011-02-18T10:58:00Z">
        <w:r w:rsidR="00C80B43">
          <w:rPr>
            <w:rFonts w:ascii="Comic Sans MS" w:hAnsi="Comic Sans MS"/>
          </w:rPr>
          <w:t xml:space="preserve">, ERCOT returns issue to TDSP using </w:t>
        </w:r>
        <w:r w:rsidR="00C80B43">
          <w:rPr>
            <w:rFonts w:ascii="Comic Sans MS" w:hAnsi="Comic Sans MS"/>
          </w:rPr>
          <w:t>“</w:t>
        </w:r>
        <w:r w:rsidR="00C80B43">
          <w:rPr>
            <w:rFonts w:ascii="Comic Sans MS" w:hAnsi="Comic Sans MS"/>
          </w:rPr>
          <w:t>Modify/Reassign</w:t>
        </w:r>
        <w:r w:rsidR="00C80B43">
          <w:rPr>
            <w:rFonts w:ascii="Comic Sans MS" w:hAnsi="Comic Sans MS"/>
          </w:rPr>
          <w:t>”</w:t>
        </w:r>
        <w:r w:rsidR="00C80B43">
          <w:rPr>
            <w:rFonts w:ascii="Comic Sans MS" w:hAnsi="Comic Sans MS"/>
          </w:rPr>
          <w:t xml:space="preserve"> transition, TDSP selects </w:t>
        </w:r>
        <w:r w:rsidR="00C80B43">
          <w:rPr>
            <w:rFonts w:ascii="Comic Sans MS" w:hAnsi="Comic Sans MS"/>
          </w:rPr>
          <w:t>“</w:t>
        </w:r>
        <w:r w:rsidR="00C80B43">
          <w:rPr>
            <w:rFonts w:ascii="Comic Sans MS" w:hAnsi="Comic Sans MS"/>
          </w:rPr>
          <w:t>Modify/Reassign</w:t>
        </w:r>
        <w:r w:rsidR="00C80B43">
          <w:rPr>
            <w:rFonts w:ascii="Comic Sans MS" w:hAnsi="Comic Sans MS"/>
          </w:rPr>
          <w:t>”</w:t>
        </w:r>
      </w:ins>
      <w:ins w:id="120" w:author="ercot" w:date="2011-02-18T10:59:00Z">
        <w:r w:rsidR="00C80B43">
          <w:rPr>
            <w:rFonts w:ascii="Comic Sans MS" w:hAnsi="Comic Sans MS"/>
          </w:rPr>
          <w:t>,</w:t>
        </w:r>
      </w:ins>
      <w:ins w:id="121" w:author="ercot" w:date="2011-02-18T10:58:00Z">
        <w:r w:rsidR="00C80B43">
          <w:rPr>
            <w:rFonts w:ascii="Comic Sans MS" w:hAnsi="Comic Sans MS"/>
          </w:rPr>
          <w:t xml:space="preserve"> CR</w:t>
        </w:r>
      </w:ins>
      <w:ins w:id="122" w:author="ercot" w:date="2011-02-18T10:59:00Z">
        <w:r w:rsidR="00C80B43">
          <w:rPr>
            <w:rFonts w:ascii="Comic Sans MS" w:hAnsi="Comic Sans MS"/>
          </w:rPr>
          <w:t xml:space="preserve"> selects </w:t>
        </w:r>
        <w:r w:rsidR="00C80B43">
          <w:rPr>
            <w:rFonts w:ascii="Comic Sans MS" w:hAnsi="Comic Sans MS"/>
          </w:rPr>
          <w:t>“</w:t>
        </w:r>
        <w:r w:rsidR="00C80B43">
          <w:rPr>
            <w:rFonts w:ascii="Comic Sans MS" w:hAnsi="Comic Sans MS"/>
          </w:rPr>
          <w:t>Update Approved</w:t>
        </w:r>
        <w:r w:rsidR="00C80B43">
          <w:rPr>
            <w:rFonts w:ascii="Comic Sans MS" w:hAnsi="Comic Sans MS"/>
          </w:rPr>
          <w:t>”</w:t>
        </w:r>
        <w:r w:rsidR="00C80B43">
          <w:rPr>
            <w:rFonts w:ascii="Comic Sans MS" w:hAnsi="Comic Sans MS"/>
          </w:rPr>
          <w:t xml:space="preserve"> to move issue toward resolution.</w:t>
        </w:r>
      </w:ins>
    </w:p>
    <w:p w:rsidR="0070122E" w:rsidRPr="003E737F" w:rsidRDefault="00940177" w:rsidP="00940177">
      <w:pPr>
        <w:numPr>
          <w:ilvl w:val="4"/>
          <w:numId w:val="8"/>
        </w:numPr>
        <w:rPr>
          <w:rFonts w:ascii="Comic Sans MS" w:hAnsi="Comic Sans MS"/>
        </w:rPr>
      </w:pPr>
      <w:ins w:id="123" w:author="ercot" w:date="2011-02-18T10:34:00Z">
        <w:r>
          <w:rPr>
            <w:rFonts w:ascii="Comic Sans MS" w:hAnsi="Comic Sans MS"/>
          </w:rPr>
          <w:t>CR selects “DEV LSE &gt; LSE date change: start and stop” from submit tree</w:t>
        </w:r>
      </w:ins>
    </w:p>
    <w:p w:rsidR="0070122E" w:rsidRDefault="0070122E" w:rsidP="00940177">
      <w:pPr>
        <w:numPr>
          <w:ilvl w:val="4"/>
          <w:numId w:val="8"/>
        </w:numPr>
        <w:rPr>
          <w:ins w:id="124" w:author="ercot" w:date="2011-02-18T10:34:00Z"/>
          <w:rFonts w:ascii="Comic Sans MS" w:hAnsi="Comic Sans MS"/>
        </w:rPr>
      </w:pPr>
      <w:r w:rsidRPr="003E737F">
        <w:rPr>
          <w:rFonts w:ascii="Comic Sans MS" w:hAnsi="Comic Sans MS"/>
        </w:rPr>
        <w:t xml:space="preserve">  </w:t>
      </w:r>
      <w:ins w:id="125" w:author="ercot" w:date="2011-02-18T10:34:00Z">
        <w:r w:rsidR="00940177">
          <w:rPr>
            <w:rFonts w:ascii="Comic Sans MS" w:hAnsi="Comic Sans MS"/>
          </w:rPr>
          <w:t>CR enters all required information and selects “OK”</w:t>
        </w:r>
      </w:ins>
    </w:p>
    <w:p w:rsidR="00940177" w:rsidRDefault="00940177" w:rsidP="00940177">
      <w:pPr>
        <w:numPr>
          <w:ilvl w:val="5"/>
          <w:numId w:val="8"/>
        </w:numPr>
        <w:rPr>
          <w:ins w:id="126" w:author="ercot" w:date="2011-02-18T10:34:00Z"/>
          <w:rFonts w:ascii="Comic Sans MS" w:hAnsi="Comic Sans MS"/>
        </w:rPr>
        <w:pPrChange w:id="127" w:author="ercot" w:date="2011-02-18T10:34:00Z">
          <w:pPr>
            <w:numPr>
              <w:ilvl w:val="4"/>
              <w:numId w:val="8"/>
            </w:numPr>
            <w:tabs>
              <w:tab w:val="num" w:pos="1800"/>
            </w:tabs>
            <w:ind w:left="1800" w:hanging="360"/>
          </w:pPr>
        </w:pPrChange>
      </w:pPr>
      <w:ins w:id="128" w:author="ercot" w:date="2011-02-18T10:34:00Z">
        <w:r>
          <w:rPr>
            <w:rFonts w:ascii="Comic Sans MS" w:hAnsi="Comic Sans MS"/>
          </w:rPr>
          <w:t>No change from current process</w:t>
        </w:r>
      </w:ins>
    </w:p>
    <w:p w:rsidR="00940177" w:rsidRDefault="00940177" w:rsidP="00940177">
      <w:pPr>
        <w:numPr>
          <w:ilvl w:val="4"/>
          <w:numId w:val="8"/>
        </w:numPr>
        <w:rPr>
          <w:ins w:id="129" w:author="ercot" w:date="2011-02-18T10:34:00Z"/>
          <w:rFonts w:ascii="Comic Sans MS" w:hAnsi="Comic Sans MS"/>
        </w:rPr>
      </w:pPr>
      <w:ins w:id="130" w:author="ercot" w:date="2011-02-18T10:34:00Z">
        <w:r>
          <w:rPr>
            <w:rFonts w:ascii="Comic Sans MS" w:hAnsi="Comic Sans MS"/>
          </w:rPr>
          <w:t>The issue is in a state of “New(ERCOT)” with ERCOT as Responsible MP</w:t>
        </w:r>
      </w:ins>
    </w:p>
    <w:p w:rsidR="00940177" w:rsidRDefault="00940177" w:rsidP="00940177">
      <w:pPr>
        <w:numPr>
          <w:ilvl w:val="4"/>
          <w:numId w:val="8"/>
        </w:numPr>
        <w:rPr>
          <w:ins w:id="131" w:author="ercot" w:date="2011-02-18T10:34:00Z"/>
          <w:rFonts w:ascii="Comic Sans MS" w:hAnsi="Comic Sans MS"/>
        </w:rPr>
      </w:pPr>
      <w:ins w:id="132" w:author="ercot" w:date="2011-02-18T10:34:00Z">
        <w:r>
          <w:rPr>
            <w:rFonts w:ascii="Comic Sans MS" w:hAnsi="Comic Sans MS"/>
          </w:rPr>
          <w:t>ERCOT selects “Begin Working” and the issue is in a state of “In Progress(ERCOT)”</w:t>
        </w:r>
      </w:ins>
    </w:p>
    <w:p w:rsidR="00940177" w:rsidRDefault="00940177" w:rsidP="00940177">
      <w:pPr>
        <w:numPr>
          <w:ilvl w:val="4"/>
          <w:numId w:val="8"/>
        </w:numPr>
        <w:rPr>
          <w:ins w:id="133" w:author="ercot" w:date="2011-02-18T10:34:00Z"/>
          <w:rFonts w:ascii="Comic Sans MS" w:hAnsi="Comic Sans MS"/>
        </w:rPr>
      </w:pPr>
      <w:ins w:id="134" w:author="ercot" w:date="2011-02-18T10:34:00Z">
        <w:r>
          <w:rPr>
            <w:rFonts w:ascii="Comic Sans MS" w:hAnsi="Comic Sans MS"/>
          </w:rPr>
          <w:t>ERCOT selects “Perform Analysis”</w:t>
        </w:r>
      </w:ins>
    </w:p>
    <w:p w:rsidR="00940177" w:rsidRDefault="00940177" w:rsidP="00940177">
      <w:pPr>
        <w:numPr>
          <w:ilvl w:val="4"/>
          <w:numId w:val="8"/>
        </w:numPr>
        <w:rPr>
          <w:ins w:id="135" w:author="ercot" w:date="2011-02-18T10:35:00Z"/>
          <w:rFonts w:ascii="Comic Sans MS" w:hAnsi="Comic Sans MS"/>
        </w:rPr>
      </w:pPr>
      <w:ins w:id="136" w:author="ercot" w:date="2011-02-18T10:34:00Z">
        <w:r>
          <w:rPr>
            <w:rFonts w:ascii="Comic Sans MS" w:hAnsi="Comic Sans MS"/>
          </w:rPr>
          <w:t>Issue passes analysis</w:t>
        </w:r>
      </w:ins>
    </w:p>
    <w:p w:rsidR="00940177" w:rsidRDefault="00940177" w:rsidP="00940177">
      <w:pPr>
        <w:numPr>
          <w:ilvl w:val="4"/>
          <w:numId w:val="8"/>
        </w:numPr>
        <w:rPr>
          <w:ins w:id="137" w:author="ercot" w:date="2011-02-18T10:35:00Z"/>
          <w:rFonts w:ascii="Comic Sans MS" w:hAnsi="Comic Sans MS"/>
        </w:rPr>
      </w:pPr>
      <w:ins w:id="138" w:author="ercot" w:date="2011-02-18T10:35:00Z">
        <w:r>
          <w:rPr>
            <w:rFonts w:ascii="Comic Sans MS" w:hAnsi="Comic Sans MS"/>
          </w:rPr>
          <w:t>Issue is in a “New(Pending Approval)” state with the TDSP as Responsible MP</w:t>
        </w:r>
      </w:ins>
    </w:p>
    <w:p w:rsidR="00940177" w:rsidRDefault="00940177" w:rsidP="00940177">
      <w:pPr>
        <w:numPr>
          <w:ilvl w:val="4"/>
          <w:numId w:val="8"/>
        </w:numPr>
        <w:rPr>
          <w:ins w:id="139" w:author="ercot" w:date="2011-02-18T10:35:00Z"/>
          <w:rFonts w:ascii="Comic Sans MS" w:hAnsi="Comic Sans MS"/>
        </w:rPr>
      </w:pPr>
      <w:ins w:id="140" w:author="ercot" w:date="2011-02-18T10:35:00Z">
        <w:r>
          <w:rPr>
            <w:rFonts w:ascii="Comic Sans MS" w:hAnsi="Comic Sans MS"/>
          </w:rPr>
          <w:t>TDSP selects “Begin Working”</w:t>
        </w:r>
      </w:ins>
    </w:p>
    <w:p w:rsidR="00940177" w:rsidRDefault="00940177" w:rsidP="00940177">
      <w:pPr>
        <w:numPr>
          <w:ilvl w:val="4"/>
          <w:numId w:val="8"/>
        </w:numPr>
        <w:rPr>
          <w:ins w:id="141" w:author="ercot" w:date="2011-02-18T10:35:00Z"/>
          <w:rFonts w:ascii="Comic Sans MS" w:hAnsi="Comic Sans MS"/>
        </w:rPr>
      </w:pPr>
      <w:ins w:id="142" w:author="ercot" w:date="2011-02-18T10:35:00Z">
        <w:r>
          <w:rPr>
            <w:rFonts w:ascii="Comic Sans MS" w:hAnsi="Comic Sans MS"/>
          </w:rPr>
          <w:t>Issue is in a state of “In Progress (Pending Approval)”</w:t>
        </w:r>
      </w:ins>
    </w:p>
    <w:p w:rsidR="00940177" w:rsidRDefault="00940177" w:rsidP="00940177">
      <w:pPr>
        <w:numPr>
          <w:ilvl w:val="4"/>
          <w:numId w:val="8"/>
        </w:numPr>
        <w:rPr>
          <w:ins w:id="143" w:author="ercot" w:date="2011-02-18T10:35:00Z"/>
          <w:rFonts w:ascii="Comic Sans MS" w:hAnsi="Comic Sans MS"/>
        </w:rPr>
      </w:pPr>
      <w:ins w:id="144" w:author="ercot" w:date="2011-02-18T10:35:00Z">
        <w:r>
          <w:rPr>
            <w:rFonts w:ascii="Comic Sans MS" w:hAnsi="Comic Sans MS"/>
          </w:rPr>
          <w:t>TDSP selects “Update Approved”</w:t>
        </w:r>
      </w:ins>
    </w:p>
    <w:p w:rsidR="00940177" w:rsidRDefault="00940177" w:rsidP="00940177">
      <w:pPr>
        <w:numPr>
          <w:ilvl w:val="5"/>
          <w:numId w:val="8"/>
        </w:numPr>
        <w:rPr>
          <w:ins w:id="145" w:author="ercot" w:date="2011-02-18T10:35:00Z"/>
          <w:rFonts w:ascii="Comic Sans MS" w:hAnsi="Comic Sans MS"/>
        </w:rPr>
        <w:pPrChange w:id="146" w:author="ercot" w:date="2011-02-18T10:35:00Z">
          <w:pPr>
            <w:numPr>
              <w:ilvl w:val="4"/>
              <w:numId w:val="8"/>
            </w:numPr>
            <w:tabs>
              <w:tab w:val="num" w:pos="1800"/>
            </w:tabs>
            <w:ind w:left="1800" w:hanging="360"/>
          </w:pPr>
        </w:pPrChange>
      </w:pPr>
      <w:ins w:id="147" w:author="ercot" w:date="2011-02-18T10:35:00Z">
        <w:r>
          <w:rPr>
            <w:rFonts w:ascii="Comic Sans MS" w:hAnsi="Comic Sans MS"/>
          </w:rPr>
          <w:t>TDSP enters required service history</w:t>
        </w:r>
      </w:ins>
    </w:p>
    <w:p w:rsidR="00940177" w:rsidRDefault="00940177" w:rsidP="00940177">
      <w:pPr>
        <w:numPr>
          <w:ilvl w:val="4"/>
          <w:numId w:val="8"/>
        </w:numPr>
        <w:rPr>
          <w:ins w:id="148" w:author="ercot" w:date="2011-02-18T10:35:00Z"/>
          <w:rFonts w:ascii="Comic Sans MS" w:hAnsi="Comic Sans MS"/>
        </w:rPr>
      </w:pPr>
      <w:ins w:id="149" w:author="ercot" w:date="2011-02-18T10:35:00Z">
        <w:r>
          <w:rPr>
            <w:rFonts w:ascii="Comic Sans MS" w:hAnsi="Comic Sans MS"/>
          </w:rPr>
          <w:t>The issue is in a state of “New (ERCOT Resolve)” with ERCOT as Responsible MP</w:t>
        </w:r>
      </w:ins>
    </w:p>
    <w:p w:rsidR="00940177" w:rsidRDefault="00940177" w:rsidP="00940177">
      <w:pPr>
        <w:numPr>
          <w:ilvl w:val="4"/>
          <w:numId w:val="8"/>
        </w:numPr>
        <w:rPr>
          <w:ins w:id="150" w:author="ercot" w:date="2011-02-18T10:35:00Z"/>
          <w:rFonts w:ascii="Comic Sans MS" w:hAnsi="Comic Sans MS"/>
        </w:rPr>
      </w:pPr>
      <w:ins w:id="151" w:author="ercot" w:date="2011-02-18T10:35:00Z">
        <w:r>
          <w:rPr>
            <w:rFonts w:ascii="Comic Sans MS" w:hAnsi="Comic Sans MS"/>
          </w:rPr>
          <w:t>ERCOT selects “Begin Working”</w:t>
        </w:r>
      </w:ins>
    </w:p>
    <w:p w:rsidR="00940177" w:rsidRDefault="00940177" w:rsidP="00940177">
      <w:pPr>
        <w:numPr>
          <w:ilvl w:val="4"/>
          <w:numId w:val="8"/>
        </w:numPr>
        <w:rPr>
          <w:ins w:id="152" w:author="ercot" w:date="2011-02-18T10:35:00Z"/>
          <w:rFonts w:ascii="Comic Sans MS" w:hAnsi="Comic Sans MS"/>
        </w:rPr>
      </w:pPr>
      <w:ins w:id="153" w:author="ercot" w:date="2011-02-18T10:35:00Z">
        <w:r>
          <w:rPr>
            <w:rFonts w:ascii="Comic Sans MS" w:hAnsi="Comic Sans MS"/>
          </w:rPr>
          <w:t>Issue is in a state of “In Progress (ERCOT Resolve)”</w:t>
        </w:r>
      </w:ins>
    </w:p>
    <w:p w:rsidR="00940177" w:rsidRDefault="00940177" w:rsidP="00940177">
      <w:pPr>
        <w:numPr>
          <w:ilvl w:val="4"/>
          <w:numId w:val="8"/>
        </w:numPr>
        <w:rPr>
          <w:ins w:id="154" w:author="ercot" w:date="2011-02-18T10:37:00Z"/>
          <w:rFonts w:ascii="Comic Sans MS" w:hAnsi="Comic Sans MS"/>
        </w:rPr>
      </w:pPr>
      <w:ins w:id="155" w:author="ercot" w:date="2011-02-18T10:36:00Z">
        <w:r>
          <w:rPr>
            <w:rFonts w:ascii="Comic Sans MS" w:hAnsi="Comic Sans MS"/>
          </w:rPr>
          <w:t xml:space="preserve">ERCOT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Modify/Reassign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5"/>
          <w:numId w:val="8"/>
        </w:numPr>
        <w:rPr>
          <w:ins w:id="156" w:author="ercot" w:date="2011-02-18T10:37:00Z"/>
          <w:rFonts w:ascii="Comic Sans MS" w:hAnsi="Comic Sans MS"/>
        </w:rPr>
        <w:pPrChange w:id="157" w:author="ercot" w:date="2011-02-18T10:37:00Z">
          <w:pPr>
            <w:numPr>
              <w:ilvl w:val="4"/>
              <w:numId w:val="8"/>
            </w:numPr>
            <w:tabs>
              <w:tab w:val="num" w:pos="1800"/>
            </w:tabs>
            <w:ind w:left="1800" w:hanging="360"/>
          </w:pPr>
        </w:pPrChange>
      </w:pPr>
      <w:ins w:id="158" w:author="ercot" w:date="2011-02-18T10:37:00Z">
        <w:r>
          <w:rPr>
            <w:rFonts w:ascii="Comic Sans MS" w:hAnsi="Comic Sans MS"/>
          </w:rPr>
          <w:t>Comments required</w:t>
        </w:r>
      </w:ins>
    </w:p>
    <w:p w:rsidR="00940177" w:rsidRDefault="00940177" w:rsidP="00940177">
      <w:pPr>
        <w:numPr>
          <w:ilvl w:val="4"/>
          <w:numId w:val="8"/>
        </w:numPr>
        <w:rPr>
          <w:ins w:id="159" w:author="ercot" w:date="2011-02-18T10:37:00Z"/>
          <w:rFonts w:ascii="Comic Sans MS" w:hAnsi="Comic Sans MS"/>
        </w:rPr>
      </w:pPr>
      <w:ins w:id="160" w:author="ercot" w:date="2011-02-18T10:37:00Z">
        <w:r>
          <w:rPr>
            <w:rFonts w:ascii="Comic Sans MS" w:hAnsi="Comic Sans MS"/>
          </w:rPr>
          <w:t>Issue is in a state of “</w:t>
        </w:r>
        <w:r>
          <w:rPr>
            <w:rFonts w:ascii="Comic Sans MS" w:hAnsi="Comic Sans MS"/>
          </w:rPr>
          <w:t>New</w:t>
        </w:r>
        <w:r>
          <w:rPr>
            <w:rFonts w:ascii="Comic Sans MS" w:hAnsi="Comic Sans MS"/>
          </w:rPr>
          <w:t>(Pending Approval)” with the TDSP as Responsible MP</w:t>
        </w:r>
      </w:ins>
    </w:p>
    <w:p w:rsidR="00940177" w:rsidRDefault="00940177" w:rsidP="00940177">
      <w:pPr>
        <w:numPr>
          <w:ilvl w:val="4"/>
          <w:numId w:val="8"/>
        </w:numPr>
        <w:rPr>
          <w:ins w:id="161" w:author="ercot" w:date="2011-02-18T10:36:00Z"/>
          <w:rFonts w:ascii="Comic Sans MS" w:hAnsi="Comic Sans MS"/>
        </w:rPr>
      </w:pPr>
      <w:ins w:id="162" w:author="ercot" w:date="2011-02-18T10:37:00Z">
        <w:r>
          <w:rPr>
            <w:rFonts w:ascii="Comic Sans MS" w:hAnsi="Comic Sans MS"/>
          </w:rPr>
          <w:t xml:space="preserve">TDSP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Begin Working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4"/>
          <w:numId w:val="8"/>
        </w:numPr>
        <w:rPr>
          <w:ins w:id="163" w:author="ercot" w:date="2011-02-18T10:36:00Z"/>
          <w:rFonts w:ascii="Comic Sans MS" w:hAnsi="Comic Sans MS"/>
        </w:rPr>
      </w:pPr>
      <w:ins w:id="164" w:author="ercot" w:date="2011-02-18T10:36:00Z">
        <w:r>
          <w:rPr>
            <w:rFonts w:ascii="Comic Sans MS" w:hAnsi="Comic Sans MS"/>
          </w:rPr>
          <w:t xml:space="preserve">Issue is in a state of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In Progress(Pending Approval)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with the TDSP as Responsible MP</w:t>
        </w:r>
      </w:ins>
    </w:p>
    <w:p w:rsidR="00940177" w:rsidRDefault="00940177" w:rsidP="00940177">
      <w:pPr>
        <w:numPr>
          <w:ilvl w:val="4"/>
          <w:numId w:val="8"/>
        </w:numPr>
        <w:rPr>
          <w:ins w:id="165" w:author="ercot" w:date="2011-02-18T10:38:00Z"/>
          <w:rFonts w:ascii="Comic Sans MS" w:hAnsi="Comic Sans MS"/>
        </w:rPr>
      </w:pPr>
      <w:ins w:id="166" w:author="ercot" w:date="2011-02-18T10:37:00Z">
        <w:r>
          <w:rPr>
            <w:rFonts w:ascii="Comic Sans MS" w:hAnsi="Comic Sans MS"/>
          </w:rPr>
          <w:lastRenderedPageBreak/>
          <w:t xml:space="preserve">TDSP selects </w:t>
        </w:r>
      </w:ins>
      <w:ins w:id="167" w:author="ercot" w:date="2011-02-18T10:38:00Z"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Modify/Reassign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4"/>
          <w:numId w:val="8"/>
        </w:numPr>
        <w:rPr>
          <w:ins w:id="168" w:author="ercot" w:date="2011-02-18T10:39:00Z"/>
          <w:rFonts w:ascii="Comic Sans MS" w:hAnsi="Comic Sans MS"/>
        </w:rPr>
      </w:pPr>
      <w:ins w:id="169" w:author="ercot" w:date="2011-02-18T10:38:00Z">
        <w:r>
          <w:rPr>
            <w:rFonts w:ascii="Comic Sans MS" w:hAnsi="Comic Sans MS"/>
          </w:rPr>
          <w:t xml:space="preserve">Issue is in a state of </w:t>
        </w:r>
      </w:ins>
      <w:ins w:id="170" w:author="ercot" w:date="2011-02-18T10:39:00Z"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New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with the CR as Responsible MP</w:t>
        </w:r>
      </w:ins>
    </w:p>
    <w:p w:rsidR="00940177" w:rsidRDefault="00940177" w:rsidP="00940177">
      <w:pPr>
        <w:numPr>
          <w:ilvl w:val="4"/>
          <w:numId w:val="8"/>
        </w:numPr>
        <w:rPr>
          <w:ins w:id="171" w:author="ercot" w:date="2011-02-18T10:39:00Z"/>
          <w:rFonts w:ascii="Comic Sans MS" w:hAnsi="Comic Sans MS"/>
        </w:rPr>
      </w:pPr>
      <w:ins w:id="172" w:author="ercot" w:date="2011-02-18T10:39:00Z">
        <w:r>
          <w:rPr>
            <w:rFonts w:ascii="Comic Sans MS" w:hAnsi="Comic Sans MS"/>
          </w:rPr>
          <w:t xml:space="preserve">CR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Begin Working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4"/>
          <w:numId w:val="8"/>
        </w:numPr>
        <w:rPr>
          <w:ins w:id="173" w:author="ercot" w:date="2011-02-18T10:39:00Z"/>
          <w:rFonts w:ascii="Comic Sans MS" w:hAnsi="Comic Sans MS"/>
        </w:rPr>
      </w:pPr>
      <w:ins w:id="174" w:author="ercot" w:date="2011-02-18T10:39:00Z">
        <w:r>
          <w:rPr>
            <w:rFonts w:ascii="Comic Sans MS" w:hAnsi="Comic Sans MS"/>
          </w:rPr>
          <w:t xml:space="preserve">Issue is in a state of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In Progress(Pending Approval)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with the CR as Responsible MP</w:t>
        </w:r>
      </w:ins>
    </w:p>
    <w:p w:rsidR="00940177" w:rsidRDefault="00940177" w:rsidP="00940177">
      <w:pPr>
        <w:numPr>
          <w:ilvl w:val="4"/>
          <w:numId w:val="8"/>
        </w:numPr>
        <w:rPr>
          <w:ins w:id="175" w:author="ercot" w:date="2011-02-18T10:40:00Z"/>
          <w:rFonts w:ascii="Comic Sans MS" w:hAnsi="Comic Sans MS"/>
        </w:rPr>
      </w:pPr>
      <w:ins w:id="176" w:author="ercot" w:date="2011-02-18T10:40:00Z">
        <w:r>
          <w:rPr>
            <w:rFonts w:ascii="Comic Sans MS" w:hAnsi="Comic Sans MS"/>
          </w:rPr>
          <w:t xml:space="preserve">CR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Update Approved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4"/>
          <w:numId w:val="8"/>
        </w:numPr>
        <w:rPr>
          <w:ins w:id="177" w:author="ercot" w:date="2011-02-18T10:41:00Z"/>
          <w:rFonts w:ascii="Comic Sans MS" w:hAnsi="Comic Sans MS"/>
        </w:rPr>
      </w:pPr>
      <w:ins w:id="178" w:author="ercot" w:date="2011-02-18T10:40:00Z">
        <w:r>
          <w:rPr>
            <w:rFonts w:ascii="Comic Sans MS" w:hAnsi="Comic Sans MS"/>
          </w:rPr>
          <w:t xml:space="preserve">Issue is in a state of </w:t>
        </w:r>
      </w:ins>
      <w:ins w:id="179" w:author="ercot" w:date="2011-02-18T10:41:00Z"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New(ERCOT Resolve)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with ERCOT as Responsible MP</w:t>
        </w:r>
      </w:ins>
    </w:p>
    <w:p w:rsidR="00940177" w:rsidRDefault="00940177" w:rsidP="00940177">
      <w:pPr>
        <w:numPr>
          <w:ilvl w:val="4"/>
          <w:numId w:val="8"/>
        </w:numPr>
        <w:rPr>
          <w:ins w:id="180" w:author="ercot" w:date="2011-02-18T10:41:00Z"/>
          <w:rFonts w:ascii="Comic Sans MS" w:hAnsi="Comic Sans MS"/>
        </w:rPr>
      </w:pPr>
      <w:ins w:id="181" w:author="ercot" w:date="2011-02-18T10:41:00Z">
        <w:r>
          <w:rPr>
            <w:rFonts w:ascii="Comic Sans MS" w:hAnsi="Comic Sans MS"/>
          </w:rPr>
          <w:t xml:space="preserve">ERCOT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Begin Working</w:t>
        </w:r>
        <w:r>
          <w:rPr>
            <w:rFonts w:ascii="Comic Sans MS" w:hAnsi="Comic Sans MS"/>
          </w:rPr>
          <w:t>”</w:t>
        </w:r>
      </w:ins>
    </w:p>
    <w:p w:rsidR="00940177" w:rsidRDefault="00940177" w:rsidP="00940177">
      <w:pPr>
        <w:numPr>
          <w:ilvl w:val="4"/>
          <w:numId w:val="8"/>
        </w:numPr>
        <w:rPr>
          <w:ins w:id="182" w:author="ercot" w:date="2011-02-18T10:56:00Z"/>
          <w:rFonts w:ascii="Comic Sans MS" w:hAnsi="Comic Sans MS"/>
        </w:rPr>
      </w:pPr>
      <w:ins w:id="183" w:author="ercot" w:date="2011-02-18T10:41:00Z">
        <w:r>
          <w:rPr>
            <w:rFonts w:ascii="Comic Sans MS" w:hAnsi="Comic Sans MS"/>
          </w:rPr>
          <w:t xml:space="preserve">Issue is in a state </w:t>
        </w:r>
        <w:r>
          <w:rPr>
            <w:rFonts w:ascii="Comic Sans MS" w:hAnsi="Comic Sans MS"/>
          </w:rPr>
          <w:t>“In Progress (ERCOT Resolve)”</w:t>
        </w:r>
      </w:ins>
    </w:p>
    <w:p w:rsidR="00C80B43" w:rsidRDefault="00C80B43" w:rsidP="00940177">
      <w:pPr>
        <w:numPr>
          <w:ilvl w:val="4"/>
          <w:numId w:val="8"/>
        </w:numPr>
        <w:rPr>
          <w:ins w:id="184" w:author="ercot" w:date="2011-02-18T10:56:00Z"/>
          <w:rFonts w:ascii="Comic Sans MS" w:hAnsi="Comic Sans MS"/>
        </w:rPr>
      </w:pPr>
      <w:ins w:id="185" w:author="ercot" w:date="2011-02-18T10:56:00Z">
        <w:r>
          <w:rPr>
            <w:rFonts w:ascii="Comic Sans MS" w:hAnsi="Comic Sans MS"/>
          </w:rPr>
          <w:t>ERCOT selects “Complete”</w:t>
        </w:r>
      </w:ins>
    </w:p>
    <w:p w:rsidR="00C80B43" w:rsidRDefault="00C80B43" w:rsidP="00940177">
      <w:pPr>
        <w:numPr>
          <w:ilvl w:val="4"/>
          <w:numId w:val="8"/>
        </w:numPr>
        <w:rPr>
          <w:ins w:id="186" w:author="ercot" w:date="2011-02-18T10:56:00Z"/>
          <w:rFonts w:ascii="Comic Sans MS" w:hAnsi="Comic Sans MS"/>
        </w:rPr>
      </w:pPr>
      <w:ins w:id="187" w:author="ercot" w:date="2011-02-18T10:56:00Z">
        <w:r>
          <w:rPr>
            <w:rFonts w:ascii="Comic Sans MS" w:hAnsi="Comic Sans MS"/>
          </w:rPr>
          <w:t>Issue is in a state of “Pending Complete” with the submitting CR as Responsible</w:t>
        </w:r>
      </w:ins>
    </w:p>
    <w:p w:rsidR="00C80B43" w:rsidRPr="003E737F" w:rsidRDefault="00C80B43" w:rsidP="00940177">
      <w:pPr>
        <w:numPr>
          <w:ilvl w:val="4"/>
          <w:numId w:val="8"/>
        </w:numPr>
        <w:rPr>
          <w:rFonts w:ascii="Comic Sans MS" w:hAnsi="Comic Sans MS"/>
        </w:rPr>
      </w:pPr>
      <w:ins w:id="188" w:author="ercot" w:date="2011-02-18T10:57:00Z">
        <w:r>
          <w:rPr>
            <w:rFonts w:ascii="Comic Sans MS" w:hAnsi="Comic Sans MS"/>
          </w:rPr>
          <w:t>CR selects “Complete” and the issue is closed</w:t>
        </w:r>
      </w:ins>
    </w:p>
    <w:p w:rsidR="0070122E" w:rsidRPr="003E737F" w:rsidRDefault="0070122E" w:rsidP="0070122E">
      <w:pPr>
        <w:ind w:left="1440"/>
        <w:rPr>
          <w:rFonts w:ascii="Comic Sans MS" w:hAnsi="Comic Sans MS"/>
        </w:rPr>
      </w:pPr>
    </w:p>
    <w:p w:rsidR="0070122E" w:rsidRPr="003E737F" w:rsidRDefault="0070122E" w:rsidP="0070122E">
      <w:pPr>
        <w:ind w:left="720"/>
        <w:rPr>
          <w:rFonts w:ascii="Comic Sans MS" w:hAnsi="Comic Sans MS"/>
        </w:rPr>
      </w:pPr>
    </w:p>
    <w:p w:rsidR="00A823EF" w:rsidRPr="003E737F" w:rsidRDefault="00A823EF" w:rsidP="00A823EF">
      <w:pPr>
        <w:numPr>
          <w:ilvl w:val="2"/>
          <w:numId w:val="1"/>
        </w:numPr>
        <w:rPr>
          <w:rFonts w:ascii="Comic Sans MS" w:hAnsi="Comic Sans MS"/>
        </w:rPr>
      </w:pPr>
      <w:ins w:id="189" w:author="ercot" w:date="2011-02-18T10:57:00Z">
        <w:r w:rsidRPr="00940177">
          <w:rPr>
            <w:rFonts w:ascii="Comic Sans MS" w:hAnsi="Comic Sans MS"/>
          </w:rPr>
          <w:t>CR submits issue within</w:t>
        </w:r>
        <w:r>
          <w:rPr>
            <w:rFonts w:ascii="Comic Sans MS" w:hAnsi="Comic Sans MS"/>
            <w:b/>
          </w:rPr>
          <w:t xml:space="preserve"> </w:t>
        </w:r>
      </w:ins>
      <w:ins w:id="190" w:author="ercot" w:date="2011-02-18T10:58:00Z">
        <w:r>
          <w:rPr>
            <w:rFonts w:ascii="Comic Sans MS" w:hAnsi="Comic Sans MS"/>
          </w:rPr>
          <w:t>“DEV LSE &gt; LSE in ERCOT system not MP”</w:t>
        </w:r>
        <w:r>
          <w:rPr>
            <w:rFonts w:ascii="Comic Sans MS" w:hAnsi="Comic Sans MS"/>
          </w:rPr>
          <w:t xml:space="preserve">, ERCOT returns issue to TDSP using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Modify/Reassign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transition, TDSP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Modify/Reassign</w:t>
        </w:r>
        <w:r>
          <w:rPr>
            <w:rFonts w:ascii="Comic Sans MS" w:hAnsi="Comic Sans MS"/>
          </w:rPr>
          <w:t>”</w:t>
        </w:r>
      </w:ins>
      <w:ins w:id="191" w:author="ercot" w:date="2011-02-18T10:59:00Z">
        <w:r>
          <w:rPr>
            <w:rFonts w:ascii="Comic Sans MS" w:hAnsi="Comic Sans MS"/>
          </w:rPr>
          <w:t>,</w:t>
        </w:r>
      </w:ins>
      <w:ins w:id="192" w:author="ercot" w:date="2011-02-18T10:58:00Z">
        <w:r>
          <w:rPr>
            <w:rFonts w:ascii="Comic Sans MS" w:hAnsi="Comic Sans MS"/>
          </w:rPr>
          <w:t xml:space="preserve"> CR</w:t>
        </w:r>
      </w:ins>
      <w:ins w:id="193" w:author="ercot" w:date="2011-02-18T10:59:00Z">
        <w:r>
          <w:rPr>
            <w:rFonts w:ascii="Comic Sans MS" w:hAnsi="Comic Sans MS"/>
          </w:rPr>
          <w:t xml:space="preserve"> selects </w:t>
        </w:r>
        <w:r>
          <w:rPr>
            <w:rFonts w:ascii="Comic Sans MS" w:hAnsi="Comic Sans MS"/>
          </w:rPr>
          <w:t>“</w:t>
        </w:r>
        <w:r>
          <w:rPr>
            <w:rFonts w:ascii="Comic Sans MS" w:hAnsi="Comic Sans MS"/>
          </w:rPr>
          <w:t>Update Approved</w:t>
        </w:r>
        <w:r>
          <w:rPr>
            <w:rFonts w:ascii="Comic Sans MS" w:hAnsi="Comic Sans MS"/>
          </w:rPr>
          <w:t>”</w:t>
        </w:r>
        <w:r>
          <w:rPr>
            <w:rFonts w:ascii="Comic Sans MS" w:hAnsi="Comic Sans MS"/>
          </w:rPr>
          <w:t xml:space="preserve"> to move issue toward resolution.</w:t>
        </w:r>
      </w:ins>
    </w:p>
    <w:p w:rsidR="00A823EF" w:rsidRDefault="00A823EF" w:rsidP="00A823EF">
      <w:pPr>
        <w:numPr>
          <w:ilvl w:val="4"/>
          <w:numId w:val="9"/>
        </w:numPr>
        <w:rPr>
          <w:rFonts w:ascii="Comic Sans MS" w:hAnsi="Comic Sans MS"/>
        </w:rPr>
      </w:pPr>
      <w:ins w:id="194" w:author="ercot" w:date="2011-02-18T10:34:00Z">
        <w:r>
          <w:rPr>
            <w:rFonts w:ascii="Comic Sans MS" w:hAnsi="Comic Sans MS"/>
          </w:rPr>
          <w:t>CR selects “DEV LSE &gt; LSE date change: start and stop” from submit tree</w:t>
        </w:r>
      </w:ins>
    </w:p>
    <w:p w:rsidR="00A823EF" w:rsidRPr="003E737F" w:rsidRDefault="00A823EF" w:rsidP="00A823EF">
      <w:pPr>
        <w:numPr>
          <w:ilvl w:val="4"/>
          <w:numId w:val="9"/>
        </w:numPr>
        <w:rPr>
          <w:rFonts w:ascii="Comic Sans MS" w:hAnsi="Comic Sans MS"/>
        </w:rPr>
      </w:pPr>
      <w:ins w:id="195" w:author="ercot" w:date="2011-02-18T11:01:00Z">
        <w:r>
          <w:rPr>
            <w:rFonts w:ascii="Comic Sans MS" w:hAnsi="Comic Sans MS"/>
          </w:rPr>
          <w:t xml:space="preserve">(Workflow continues, as listed </w:t>
        </w:r>
      </w:ins>
      <w:ins w:id="196" w:author="ercot" w:date="2011-02-18T11:02:00Z">
        <w:r>
          <w:rPr>
            <w:rFonts w:ascii="Comic Sans MS" w:hAnsi="Comic Sans MS"/>
          </w:rPr>
          <w:t>abov</w:t>
        </w:r>
        <w:r>
          <w:rPr>
            <w:rFonts w:ascii="Comic Sans MS" w:hAnsi="Comic Sans MS"/>
          </w:rPr>
          <w:t>e</w:t>
        </w:r>
        <w:r>
          <w:rPr>
            <w:rFonts w:ascii="Comic Sans MS" w:hAnsi="Comic Sans MS"/>
          </w:rPr>
          <w:t>…</w:t>
        </w:r>
        <w:r>
          <w:rPr>
            <w:rFonts w:ascii="Comic Sans MS" w:hAnsi="Comic Sans MS"/>
          </w:rPr>
          <w:t>)</w:t>
        </w:r>
      </w:ins>
    </w:p>
    <w:p w:rsidR="00416EE2" w:rsidRPr="003E737F" w:rsidRDefault="00416EE2" w:rsidP="00A823EF">
      <w:pPr>
        <w:ind w:left="1224"/>
        <w:rPr>
          <w:rFonts w:ascii="Comic Sans MS" w:hAnsi="Comic Sans MS"/>
        </w:rPr>
      </w:pPr>
    </w:p>
    <w:p w:rsidR="00416EE2" w:rsidRPr="003E737F" w:rsidRDefault="00416EE2" w:rsidP="00416EE2">
      <w:pPr>
        <w:ind w:left="1440"/>
        <w:rPr>
          <w:rFonts w:ascii="Comic Sans MS" w:hAnsi="Comic Sans MS"/>
        </w:rPr>
      </w:pPr>
    </w:p>
    <w:sectPr w:rsidR="00416EE2" w:rsidRPr="003E737F" w:rsidSect="00244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7DD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C47C97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11551C0D"/>
    <w:multiLevelType w:val="multilevel"/>
    <w:tmpl w:val="01F68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DC963A9"/>
    <w:multiLevelType w:val="multilevel"/>
    <w:tmpl w:val="18560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F5F337C"/>
    <w:multiLevelType w:val="multilevel"/>
    <w:tmpl w:val="18560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09F54F2"/>
    <w:multiLevelType w:val="multilevel"/>
    <w:tmpl w:val="18560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632C4A06"/>
    <w:multiLevelType w:val="hybridMultilevel"/>
    <w:tmpl w:val="A452852C"/>
    <w:lvl w:ilvl="0" w:tplc="570A77E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70942F30"/>
    <w:multiLevelType w:val="multilevel"/>
    <w:tmpl w:val="B412C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D3F2CF7"/>
    <w:multiLevelType w:val="hybridMultilevel"/>
    <w:tmpl w:val="967A47C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trackRevisions/>
  <w:defaultTabStop w:val="720"/>
  <w:characterSpacingControl w:val="doNotCompress"/>
  <w:compat/>
  <w:rsids>
    <w:rsidRoot w:val="00416EE2"/>
    <w:rsid w:val="00244923"/>
    <w:rsid w:val="002D21A2"/>
    <w:rsid w:val="002D515A"/>
    <w:rsid w:val="00372D99"/>
    <w:rsid w:val="003E737F"/>
    <w:rsid w:val="00416EE2"/>
    <w:rsid w:val="00451BB6"/>
    <w:rsid w:val="00475EFD"/>
    <w:rsid w:val="004A63C8"/>
    <w:rsid w:val="004E1FBA"/>
    <w:rsid w:val="00502653"/>
    <w:rsid w:val="00532705"/>
    <w:rsid w:val="005F588C"/>
    <w:rsid w:val="0070122E"/>
    <w:rsid w:val="00863018"/>
    <w:rsid w:val="00902040"/>
    <w:rsid w:val="009201D6"/>
    <w:rsid w:val="009227A5"/>
    <w:rsid w:val="00940177"/>
    <w:rsid w:val="00A823EF"/>
    <w:rsid w:val="00BF5E0C"/>
    <w:rsid w:val="00C77EFE"/>
    <w:rsid w:val="00C80B43"/>
    <w:rsid w:val="00D22D97"/>
    <w:rsid w:val="00DD218E"/>
    <w:rsid w:val="00F93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492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401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1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6BACE-9C5C-49BD-8ECD-1EE6535C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980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jfrederick</dc:creator>
  <cp:keywords/>
  <dc:description/>
  <cp:lastModifiedBy>ercot</cp:lastModifiedBy>
  <cp:revision>2</cp:revision>
  <dcterms:created xsi:type="dcterms:W3CDTF">2011-02-18T17:03:00Z</dcterms:created>
  <dcterms:modified xsi:type="dcterms:W3CDTF">2011-02-18T17:03:00Z</dcterms:modified>
</cp:coreProperties>
</file>